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76"/>
        <w:jc w:val="end"/>
        <w:rPr>
          <w:i w:val="false"/>
          <w:i w:val="false"/>
          <w:iCs w:val="false"/>
        </w:rPr>
      </w:pPr>
      <w:r>
        <w:rPr>
          <w:i w:val="false"/>
          <w:iCs w:val="false"/>
        </w:rPr>
        <w:t>MTÜ Kogukonna Hüvanguks</w:t>
      </w:r>
    </w:p>
    <w:p>
      <w:pPr>
        <w:pStyle w:val="Normal"/>
        <w:bidi w:val="0"/>
        <w:spacing w:lineRule="auto" w:line="276"/>
        <w:jc w:val="end"/>
        <w:rPr>
          <w:i w:val="false"/>
          <w:i w:val="false"/>
          <w:iCs w:val="false"/>
        </w:rPr>
      </w:pPr>
      <w:r>
        <w:rPr/>
      </w:r>
    </w:p>
    <w:p>
      <w:pPr>
        <w:pStyle w:val="Normal"/>
        <w:bidi w:val="0"/>
        <w:spacing w:lineRule="auto" w:line="276"/>
        <w:jc w:val="end"/>
        <w:rPr/>
      </w:pPr>
      <w:r>
        <w:rPr/>
      </w:r>
    </w:p>
    <w:p>
      <w:pPr>
        <w:pStyle w:val="Normal"/>
        <w:bidi w:val="0"/>
        <w:spacing w:lineRule="auto" w:line="276"/>
        <w:jc w:val="center"/>
        <w:rPr>
          <w:b/>
          <w:bCs/>
          <w:color w:val="18A303"/>
          <w:sz w:val="28"/>
          <w:szCs w:val="28"/>
          <w:ins w:id="1" w:author="Unknown Author" w:date="2024-11-12T08:09:39Z"/>
        </w:rPr>
      </w:pPr>
      <w:del w:id="0" w:author="Unknown Author" w:date="2024-11-12T08:09:24Z">
        <w:r>
          <w:rPr>
            <w:b/>
            <w:bCs/>
            <w:color w:val="18A303"/>
            <w:sz w:val="28"/>
            <w:szCs w:val="28"/>
          </w:rPr>
          <w:delText xml:space="preserve"> </w:delText>
        </w:r>
      </w:del>
    </w:p>
    <w:p>
      <w:pPr>
        <w:pStyle w:val="Normal"/>
        <w:bidi w:val="0"/>
        <w:spacing w:lineRule="auto" w:line="276"/>
        <w:jc w:val="center"/>
        <w:rPr>
          <w:b/>
          <w:bCs/>
          <w:color w:val="18A303"/>
          <w:sz w:val="28"/>
          <w:szCs w:val="28"/>
        </w:rPr>
      </w:pPr>
      <w:r>
        <w:rPr>
          <w:b/>
          <w:bCs/>
          <w:color w:val="18A303"/>
          <w:sz w:val="28"/>
          <w:szCs w:val="28"/>
        </w:rPr>
        <w:t xml:space="preserve">Raadiosagedusliku kiirguse tervisemõjud: juhtmeta internetiühendused on oht tervisele, eriti laste puhul. </w:t>
      </w:r>
      <w:del w:id="2" w:author="Unknown Author" w:date="2024-11-12T09:34:15Z">
        <w:r>
          <w:rPr>
            <w:b/>
            <w:bCs/>
            <w:color w:val="18A303"/>
            <w:sz w:val="28"/>
            <w:szCs w:val="28"/>
          </w:rPr>
          <w:delText xml:space="preserve"> </w:delText>
        </w:r>
      </w:del>
    </w:p>
    <w:p>
      <w:pPr>
        <w:pStyle w:val="Normal"/>
        <w:bidi w:val="0"/>
        <w:spacing w:lineRule="auto" w:line="276"/>
        <w:jc w:val="end"/>
        <w:rPr>
          <w:ins w:id="4" w:author="Unknown Author" w:date="2024-11-12T09:25:44Z"/>
        </w:rPr>
      </w:pPr>
      <w:ins w:id="3" w:author="Unknown Author" w:date="2024-11-12T09:25:44Z">
        <w:r>
          <w:rPr/>
        </w:r>
      </w:ins>
    </w:p>
    <w:p>
      <w:pPr>
        <w:pStyle w:val="Normal"/>
        <w:bidi w:val="0"/>
        <w:spacing w:lineRule="auto" w:line="276"/>
        <w:jc w:val="end"/>
        <w:rPr/>
      </w:pPr>
      <w:r>
        <w:rPr/>
      </w:r>
    </w:p>
    <w:p>
      <w:pPr>
        <w:pStyle w:val="BodyText"/>
        <w:bidi w:val="0"/>
        <w:spacing w:lineRule="auto" w:line="276" w:before="0" w:after="140"/>
        <w:ind w:hanging="0" w:start="0" w:end="0"/>
        <w:jc w:val="start"/>
        <w:rPr/>
      </w:pPr>
      <w:r>
        <w:rPr>
          <w:color w:val="18A303"/>
        </w:rPr>
        <w:t>Anname siin ülevaate, millised on soovitused laste kaitsmiseks raadiosagedusliku kiirguse eest – uuringud, teadlaste  ja Euroopa institutsioonide soovitused. Samuti miks WHO seisukohad pole usaldusväärsed.  Põgusalt jagame teiste riikide koolide praktikaid ja pakume lahendusi Eest. Alustame sellest, mis on elektroülitundlikkuse sündroom ja millist sümptomaatikat liigne raadiosageduslik kiirgus võib põhjustada.</w:t>
      </w:r>
    </w:p>
    <w:p>
      <w:pPr>
        <w:pStyle w:val="BodyText"/>
        <w:bidi w:val="0"/>
        <w:spacing w:lineRule="auto" w:line="276"/>
        <w:jc w:val="start"/>
        <w:rPr/>
      </w:pPr>
      <w:r>
        <w:rPr/>
        <w:t xml:space="preserve">Teadusuuringute </w:t>
      </w:r>
      <w:del w:id="5" w:author="Unknown Author" w:date="2024-11-12T09:27:18Z">
        <w:r>
          <w:rPr/>
          <w:delText>alusel</w:delText>
        </w:r>
      </w:del>
      <w:ins w:id="6" w:author="Unknown Author" w:date="2024-11-12T09:27:18Z">
        <w:r>
          <w:rPr/>
          <w:t>põhjal</w:t>
        </w:r>
      </w:ins>
      <w:r>
        <w:rPr/>
        <w:t xml:space="preserve"> võib öe</w:t>
      </w:r>
      <w:ins w:id="7" w:author="Unknown Author" w:date="2024-11-07T17:42:26Z">
        <w:r>
          <w:rPr/>
          <w:t>l</w:t>
        </w:r>
      </w:ins>
      <w:r>
        <w:rPr/>
        <w:t>da</w:t>
      </w:r>
      <w:del w:id="8" w:author="Unknown Author" w:date="2024-11-07T17:42:28Z">
        <w:r>
          <w:rPr/>
          <w:delText>l</w:delText>
        </w:r>
      </w:del>
      <w:r>
        <w:rPr/>
        <w:t xml:space="preserve">, et </w:t>
      </w:r>
      <w:r>
        <w:rPr>
          <w:b/>
          <w:bCs/>
        </w:rPr>
        <w:t>üha kiirema-suuremahulisema juhtmeta interneti (raadiosagedusliku kiirguse) kasutus on üks põhjus</w:t>
      </w:r>
      <w:ins w:id="9" w:author="Unknown Author" w:date="2024-11-07T17:43:39Z">
        <w:r>
          <w:rPr>
            <w:b/>
            <w:bCs/>
          </w:rPr>
          <w:t>test</w:t>
        </w:r>
      </w:ins>
      <w:r>
        <w:rPr>
          <w:b/>
          <w:bCs/>
        </w:rPr>
        <w:t>, miks viimasel 10-15 aastal on Eestis mitmekordistunud nt ärevushäire, unehäirete, depressiooni jms esinemine</w:t>
      </w:r>
      <w:r>
        <w:rPr/>
        <w:t>. </w:t>
      </w:r>
    </w:p>
    <w:p>
      <w:pPr>
        <w:pStyle w:val="BodyText"/>
        <w:bidi w:val="0"/>
        <w:spacing w:lineRule="auto" w:line="276"/>
        <w:ind w:hanging="0" w:start="0" w:end="0"/>
        <w:jc w:val="start"/>
        <w:rPr>
          <w:b/>
          <w:bCs/>
          <w:u w:val="none"/>
        </w:rPr>
      </w:pPr>
      <w:r>
        <w:rPr>
          <w:b w:val="false"/>
          <w:bCs w:val="false"/>
          <w:u w:val="none"/>
        </w:rPr>
        <w:t>J</w:t>
      </w:r>
      <w:r>
        <w:rPr>
          <w:b w:val="false"/>
          <w:bCs w:val="false"/>
          <w:u w:val="none"/>
          <w:rPrChange w:id="0" w:author="Unknown Author" w:date="2024-11-12T09:25:59Z"/>
        </w:rPr>
        <w:t>uhtmeta andmeside </w:t>
      </w:r>
      <w:del w:id="11" w:author="Unknown Author" w:date="2024-11-12T08:04:16Z">
        <w:r>
          <w:rPr>
            <w:b w:val="false"/>
            <w:bCs w:val="false"/>
            <w:u w:val="none"/>
          </w:rPr>
          <w:delText> </w:delText>
        </w:r>
      </w:del>
      <w:r>
        <w:rPr>
          <w:b w:val="false"/>
          <w:bCs w:val="false"/>
          <w:rPrChange w:id="0" w:author="Unknown Author" w:date="2024-11-12T09:25:59Z"/>
        </w:rPr>
        <w:t xml:space="preserve">kahjustab </w:t>
      </w:r>
      <w:r>
        <w:rPr/>
        <w:t xml:space="preserve">paljusid inimesi. </w:t>
      </w:r>
      <w:del w:id="13" w:author="Unknown Author" w:date="2024-11-12T08:04:27Z">
        <w:r>
          <w:rPr/>
          <w:delText xml:space="preserve"> </w:delText>
        </w:r>
      </w:del>
      <w:r>
        <w:rPr>
          <w:b/>
          <w:bCs/>
          <w:rPrChange w:id="0" w:author="Unknown Author" w:date="2024-11-12T09:26:06Z"/>
        </w:rPr>
        <w:t xml:space="preserve">Riskirühmadeks on </w:t>
      </w:r>
      <w:del w:id="15" w:author="Unknown Author" w:date="2024-11-12T09:26:08Z">
        <w:r>
          <w:rPr>
            <w:b/>
            <w:bCs/>
          </w:rPr>
          <w:delText>üldiselt</w:delText>
        </w:r>
      </w:del>
      <w:del w:id="16" w:author="Unknown Author" w:date="2024-11-07T17:44:17Z">
        <w:r>
          <w:rPr>
            <w:b/>
            <w:bCs/>
          </w:rPr>
          <w:delText>:</w:delText>
        </w:r>
      </w:del>
      <w:del w:id="17" w:author="Unknown Author" w:date="2024-11-12T09:26:08Z">
        <w:r>
          <w:rPr>
            <w:b/>
            <w:bCs/>
          </w:rPr>
          <w:delText xml:space="preserve"> </w:delText>
        </w:r>
      </w:del>
      <w:r>
        <w:rPr>
          <w:b/>
          <w:bCs/>
        </w:rPr>
        <w:t xml:space="preserve">sh </w:t>
      </w:r>
      <w:r>
        <w:rPr>
          <w:b/>
          <w:bCs/>
          <w:u w:val="none"/>
        </w:rPr>
        <w:t>lapsed, rasedad</w:t>
      </w:r>
      <w:r>
        <w:rPr/>
        <w:t xml:space="preserve">. </w:t>
      </w:r>
      <w:del w:id="18" w:author="Unknown Author" w:date="2024-11-12T08:04:35Z">
        <w:r>
          <w:rPr/>
          <w:delText xml:space="preserve">   </w:delText>
        </w:r>
      </w:del>
      <w:r>
        <w:rPr>
          <w:color w:val="000000"/>
          <w:rPrChange w:id="0" w:author="Unknown Author" w:date="2024-11-12T09:27:39Z"/>
        </w:rPr>
        <w:t xml:space="preserve">Tuntavalt kannatavad selle all aga just </w:t>
      </w:r>
      <w:r>
        <w:rPr>
          <w:b/>
          <w:bCs/>
          <w:color w:val="000000"/>
          <w:u w:val="none"/>
          <w:rPrChange w:id="0" w:author="Unknown Author" w:date="2024-11-12T09:27:39Z"/>
        </w:rPr>
        <w:t>elektroülitundlikkuse</w:t>
      </w:r>
      <w:del w:id="21" w:author="Unknown Author" w:date="2024-11-12T08:12:09Z">
        <w:r>
          <w:rPr>
            <w:b/>
            <w:bCs/>
            <w:color w:val="000000"/>
            <w:u w:val="none"/>
          </w:rPr>
          <w:delText xml:space="preserve"> sündroomiga</w:delText>
        </w:r>
      </w:del>
      <w:r>
        <w:rPr>
          <w:b/>
          <w:bCs/>
          <w:color w:val="000000"/>
          <w:u w:val="none"/>
          <w:rPrChange w:id="0" w:author="Unknown Author" w:date="2024-11-12T09:27:39Z"/>
        </w:rPr>
        <w:t xml:space="preserve"> </w:t>
      </w:r>
      <w:del w:id="23" w:author="Unknown Author" w:date="2024-11-12T08:12:48Z">
        <w:r>
          <w:rPr>
            <w:b/>
            <w:bCs/>
            <w:color w:val="000000"/>
            <w:u w:val="none"/>
          </w:rPr>
          <w:delText xml:space="preserve">(EÜT) </w:delText>
        </w:r>
      </w:del>
      <w:del w:id="24" w:author="Unknown Author" w:date="2024-11-12T08:04:49Z">
        <w:r>
          <w:rPr>
            <w:b/>
            <w:bCs/>
            <w:color w:val="000000"/>
            <w:u w:val="none"/>
          </w:rPr>
          <w:delText xml:space="preserve"> </w:delText>
        </w:r>
      </w:del>
      <w:ins w:id="25" w:author="Unknown Author" w:date="2024-11-12T08:12:12Z">
        <w:r>
          <w:rPr>
            <w:b/>
            <w:bCs/>
            <w:color w:val="000000"/>
            <w:u w:val="none"/>
          </w:rPr>
          <w:t xml:space="preserve">sündroomiga (EÜT) </w:t>
        </w:r>
      </w:ins>
      <w:r>
        <w:rPr>
          <w:b/>
          <w:bCs/>
          <w:color w:val="000000"/>
          <w:u w:val="none"/>
          <w:rPrChange w:id="0" w:author="Unknown Author" w:date="2024-11-12T09:27:39Z"/>
        </w:rPr>
        <w:t>inimesed,</w:t>
      </w:r>
      <w:r>
        <w:rPr>
          <w:color w:val="000000"/>
          <w:rPrChange w:id="0" w:author="Unknown Author" w:date="2024-11-12T09:27:39Z"/>
        </w:rPr>
        <w:t xml:space="preserve"> keda on</w:t>
      </w:r>
      <w:r>
        <w:rPr>
          <w:b w:val="false"/>
          <w:bCs w:val="false"/>
          <w:color w:val="000000"/>
          <w:rPrChange w:id="0" w:author="Unknown Author" w:date="2024-11-12T09:27:39Z"/>
        </w:rPr>
        <w:t xml:space="preserve"> läänelikes ühiskondades juba </w:t>
      </w:r>
      <w:ins w:id="29" w:author="Tiina Vares" w:date="2024-11-13T13:37:26Z">
        <w:r>
          <w:rPr>
            <w:b/>
            <w:bCs/>
            <w:color w:val="000000"/>
          </w:rPr>
          <w:t>10</w:t>
        </w:r>
      </w:ins>
      <w:del w:id="30" w:author="Tiina Vares" w:date="2024-11-13T13:37:25Z">
        <w:r>
          <w:rPr>
            <w:b/>
            <w:bCs/>
            <w:color w:val="000000"/>
            <w:shd w:fill="auto" w:val="clear"/>
          </w:rPr>
          <w:delText>kuni</w:delText>
        </w:r>
      </w:del>
      <w:ins w:id="31" w:author="Tiina Vares" w:date="2024-11-13T13:37:27Z">
        <w:r>
          <w:rPr>
            <w:b/>
            <w:bCs/>
            <w:color w:val="000000"/>
            <w:shd w:fill="auto" w:val="clear"/>
          </w:rPr>
          <w:t>-</w:t>
        </w:r>
      </w:ins>
      <w:r>
        <w:rPr>
          <w:b/>
          <w:bCs/>
          <w:color w:val="000000"/>
          <w:shd w:fill="auto" w:val="clear"/>
          <w:rPrChange w:id="0" w:author="Unknown Author" w:date="2024-11-12T09:27:39Z"/>
        </w:rPr>
        <w:t>13%</w:t>
      </w:r>
      <w:r>
        <w:rPr>
          <w:color w:val="000000"/>
          <w:shd w:fill="auto" w:val="clear"/>
          <w:rPrChange w:id="0" w:author="Unknown Author" w:date="2024-11-12T09:27:39Z"/>
        </w:rPr>
        <w:t>.</w:t>
      </w:r>
      <w:ins w:id="34" w:author="Unknown Author" w:date="2024-11-12T08:41:16Z">
        <w:r>
          <w:rPr>
            <w:color w:val="000000"/>
            <w:shd w:fill="auto" w:val="clear"/>
          </w:rPr>
          <w:t xml:space="preserve"> </w:t>
        </w:r>
      </w:ins>
      <w:ins w:id="35" w:author="Unknown Author" w:date="2024-11-12T08:41:16Z">
        <w:r>
          <w:rPr>
            <w:b w:val="false"/>
            <w:bCs w:val="false"/>
            <w:color w:val="000000"/>
            <w:shd w:fill="auto" w:val="clear"/>
          </w:rPr>
          <w:t>Elektromagnetväljadega seotud tervisemõju</w:t>
        </w:r>
      </w:ins>
      <w:r>
        <w:rPr>
          <w:b w:val="false"/>
          <w:bCs w:val="false"/>
          <w:color w:val="000000"/>
          <w:shd w:fill="auto" w:val="clear"/>
        </w:rPr>
        <w:t>sid on tuvastatud uuringutes</w:t>
      </w:r>
      <w:ins w:id="36" w:author="Unknown Author" w:date="2024-11-12T08:41:16Z">
        <w:r>
          <w:rPr>
            <w:b/>
            <w:bCs/>
            <w:color w:val="000000"/>
            <w:shd w:fill="auto" w:val="clear"/>
          </w:rPr>
          <w:t xml:space="preserve"> kuni 31% inimestest</w:t>
        </w:r>
      </w:ins>
      <w:ins w:id="37" w:author="Unknown Author" w:date="2024-11-12T08:41:16Z">
        <w:r>
          <w:rPr>
            <w:color w:val="000000"/>
            <w:shd w:fill="auto" w:val="clear"/>
          </w:rPr>
          <w:t>.</w:t>
        </w:r>
      </w:ins>
      <w:r>
        <w:rPr>
          <w:rStyle w:val="FootnoteReference"/>
          <w:color w:val="000000"/>
          <w:shd w:fill="FFBF00" w:val="clear"/>
          <w:rPrChange w:id="0" w:author="Unknown Author" w:date="2024-11-12T09:27:39Z"/>
        </w:rPr>
        <w:footnoteReference w:id="2"/>
      </w:r>
      <w:del w:id="39" w:author="Unknown Author" w:date="2024-11-12T18:00:48Z">
        <w:r>
          <w:rPr>
            <w:b w:val="false"/>
            <w:bCs w:val="false"/>
            <w:color w:val="000000"/>
            <w:shd w:fill="FFBF00" w:val="clear"/>
          </w:rPr>
          <w:delText>E</w:delText>
        </w:r>
      </w:del>
      <w:del w:id="40" w:author="Unknown Author" w:date="2024-11-12T18:00:48Z">
        <w:r>
          <w:rPr>
            <w:b w:val="false"/>
            <w:bCs w:val="false"/>
            <w:color w:val="000000"/>
            <w:u w:val="none"/>
            <w:shd w:fill="FFBF00" w:val="clear"/>
          </w:rPr>
          <w:delText>lektroülitundliku</w:delText>
        </w:r>
      </w:del>
      <w:del w:id="41" w:author="Unknown Author" w:date="2024-11-12T08:15:37Z">
        <w:r>
          <w:rPr>
            <w:b w:val="false"/>
            <w:bCs w:val="false"/>
            <w:color w:val="000000"/>
            <w:u w:val="none"/>
            <w:shd w:fill="FFBF00" w:val="clear"/>
          </w:rPr>
          <w:delText xml:space="preserve">se all kanntavad </w:delText>
        </w:r>
      </w:del>
      <w:del w:id="42" w:author="Unknown Author" w:date="2024-11-12T18:00:48Z">
        <w:r>
          <w:rPr>
            <w:b w:val="false"/>
            <w:bCs w:val="false"/>
            <w:color w:val="000000"/>
            <w:u w:val="none"/>
            <w:shd w:fill="FFBF00" w:val="clear"/>
          </w:rPr>
          <w:delText xml:space="preserve">inimesed vajavad riigi ja ühiskonna abi – rangemat suhtumist juhtmevabasse internetti st selle mahtude vähendamist igas mõttes. </w:delText>
        </w:r>
      </w:del>
      <w:del w:id="43" w:author="Unknown Author" w:date="2024-11-12T08:05:05Z">
        <w:r>
          <w:rPr>
            <w:b w:val="false"/>
            <w:bCs w:val="false"/>
            <w:color w:val="000000"/>
            <w:u w:val="none"/>
            <w:shd w:fill="FFBF00" w:val="clear"/>
          </w:rPr>
          <w:delText xml:space="preserve"> </w:delText>
        </w:r>
      </w:del>
      <w:del w:id="44" w:author="Unknown Author" w:date="2024-11-12T18:00:48Z">
        <w:r>
          <w:rPr>
            <w:b w:val="false"/>
            <w:bCs w:val="false"/>
            <w:color w:val="000000"/>
            <w:u w:val="none"/>
            <w:shd w:fill="FFBF00" w:val="clear"/>
          </w:rPr>
          <w:delText xml:space="preserve">See on üks väheseid sündroome, kus inimese enesetunne sõltub suuresti teda ümbritsevast sootsiumist – ümbruses kasutatavast andmesidemahust. </w:delText>
        </w:r>
      </w:del>
      <w:del w:id="45" w:author="Unknown Author" w:date="2024-11-12T08:05:13Z">
        <w:r>
          <w:rPr>
            <w:b w:val="false"/>
            <w:bCs w:val="false"/>
            <w:color w:val="000000"/>
            <w:u w:val="none"/>
            <w:shd w:fill="FFBF00" w:val="clear"/>
          </w:rPr>
          <w:delText xml:space="preserve"> </w:delText>
        </w:r>
      </w:del>
      <w:del w:id="46" w:author="Unknown Author" w:date="2024-11-12T18:00:48Z">
        <w:r>
          <w:rPr>
            <w:b w:val="false"/>
            <w:bCs w:val="false"/>
            <w:color w:val="000000"/>
            <w:u w:val="none"/>
            <w:shd w:fill="FFBF00" w:val="clear"/>
          </w:rPr>
          <w:delText xml:space="preserve">Arvestagem, et </w:delText>
        </w:r>
      </w:del>
      <w:del w:id="47" w:author="Unknown Author" w:date="2024-11-07T17:45:17Z">
        <w:r>
          <w:rPr>
            <w:b w:val="false"/>
            <w:bCs w:val="false"/>
            <w:color w:val="000000"/>
            <w:u w:val="none"/>
            <w:shd w:fill="FFBF00" w:val="clear"/>
          </w:rPr>
          <w:delText xml:space="preserve">EÜT </w:delText>
        </w:r>
      </w:del>
      <w:del w:id="48" w:author="Unknown Author" w:date="2024-11-12T18:00:48Z">
        <w:r>
          <w:rPr>
            <w:b w:val="false"/>
            <w:bCs w:val="false"/>
            <w:color w:val="000000"/>
            <w:u w:val="none"/>
            <w:shd w:fill="FFBF00" w:val="clear"/>
          </w:rPr>
          <w:delText xml:space="preserve">tundlikel lastel on koolides lokkava nutiseadmete vabakasutuse tõttu </w:delText>
        </w:r>
      </w:del>
      <w:del w:id="49" w:author="Unknown Author" w:date="2024-11-07T17:45:28Z">
        <w:r>
          <w:rPr>
            <w:b w:val="false"/>
            <w:bCs w:val="false"/>
            <w:color w:val="000000"/>
            <w:u w:val="none"/>
            <w:shd w:fill="FFBF00" w:val="clear"/>
          </w:rPr>
          <w:delText xml:space="preserve">kas </w:delText>
        </w:r>
      </w:del>
      <w:del w:id="50" w:author="Unknown Author" w:date="2024-11-12T18:00:48Z">
        <w:r>
          <w:rPr>
            <w:b w:val="false"/>
            <w:bCs w:val="false"/>
            <w:color w:val="000000"/>
            <w:u w:val="none"/>
            <w:shd w:fill="FFBF00" w:val="clear"/>
          </w:rPr>
          <w:delText xml:space="preserve">kõrgem stressitase, ärevus, keskendumisraskused vms. </w:delText>
        </w:r>
      </w:del>
      <w:del w:id="51" w:author="Unknown Author" w:date="2024-11-12T18:00:48Z">
        <w:r>
          <w:rPr>
            <w:b/>
            <w:bCs/>
            <w:color w:val="000000"/>
            <w:u w:val="none"/>
            <w:shd w:fill="FFBF00" w:val="clear"/>
          </w:rPr>
          <w:delText xml:space="preserve">Nutiseadmete keelustamine koolides parandaks kindlasti laste (ja õpetajate) vaimset ja füüsilist tervist, samuti vähendaks üldist raadiosageduslikku kiirgusfooni Eestis.   </w:delText>
        </w:r>
      </w:del>
    </w:p>
    <w:p>
      <w:pPr>
        <w:pStyle w:val="BodyText"/>
        <w:bidi w:val="0"/>
        <w:spacing w:lineRule="auto" w:line="276" w:before="0" w:after="140"/>
        <w:ind w:hanging="0" w:start="0" w:end="0"/>
        <w:jc w:val="start"/>
        <w:rPr>
          <w:b w:val="false"/>
          <w:bCs w:val="false"/>
          <w:color w:val="43C330"/>
          <w:u w:val="none"/>
          <w:shd w:fill="FFBF00" w:val="clear"/>
        </w:rPr>
      </w:pPr>
      <w:del w:id="52" w:author="Unknown Author" w:date="2024-11-12T08:06:26Z">
        <w:r>
          <w:rPr/>
          <w:delText xml:space="preserve">Mobiiltelefonide ja juhtmeta interneti kohta puuduvad piisavad ohutusuuringud. Mobiiltelefonide müüki lubamised ei olnud nende tervisemõjusid mõõdetud rohkem kui 6-päevases katses !  Mõelgem, miks nii tehti... Samas kui iga ravimit testitakse 10-20 aastat enne müüki lubamist. </w:delText>
        </w:r>
      </w:del>
      <w:del w:id="53" w:author="Unknown Author" w:date="2024-11-12T08:06:26Z">
        <w:r>
          <w:rPr/>
          <w:commentReference w:id="0"/>
        </w:r>
      </w:del>
      <w:r>
        <w:rPr/>
        <w:t xml:space="preserve"> </w:t>
      </w:r>
      <w:r>
        <w:rPr>
          <w:b/>
          <w:bCs/>
          <w:u w:val="none"/>
        </w:rPr>
        <w:t>Sündroomi käivitajateks</w:t>
      </w:r>
      <w:r>
        <w:rPr>
          <w:b w:val="false"/>
          <w:bCs w:val="false"/>
        </w:rPr>
        <w:t xml:space="preserve"> </w:t>
      </w:r>
      <w:r>
        <w:rPr>
          <w:b/>
          <w:bCs/>
        </w:rPr>
        <w:t>on igasugused elektromagnetväljad</w:t>
      </w:r>
      <w:r>
        <w:rPr>
          <w:b w:val="false"/>
          <w:bCs w:val="false"/>
        </w:rPr>
        <w:t xml:space="preserve">, sh </w:t>
      </w:r>
      <w:r>
        <w:rPr>
          <w:b/>
          <w:bCs/>
        </w:rPr>
        <w:t>r</w:t>
      </w:r>
      <w:r>
        <w:rPr>
          <w:b/>
          <w:bCs/>
          <w:i w:val="false"/>
          <w:iCs w:val="false"/>
          <w:u w:val="none"/>
        </w:rPr>
        <w:t>aadiosageduslik kiirgus</w:t>
      </w:r>
      <w:r>
        <w:rPr>
          <w:b w:val="false"/>
          <w:bCs w:val="false"/>
          <w:i w:val="false"/>
          <w:iCs w:val="false"/>
          <w:u w:val="none"/>
        </w:rPr>
        <w:t xml:space="preserve">. </w:t>
      </w:r>
    </w:p>
    <w:p>
      <w:pPr>
        <w:pStyle w:val="BodyText"/>
        <w:bidi w:val="0"/>
        <w:spacing w:lineRule="auto" w:line="276" w:before="0" w:after="140"/>
        <w:ind w:hanging="0" w:start="0" w:end="0"/>
        <w:jc w:val="start"/>
        <w:rPr>
          <w:color w:val="18A303"/>
        </w:rPr>
      </w:pPr>
      <w:r>
        <w:rPr>
          <w:color w:val="18A303"/>
        </w:rPr>
      </w:r>
    </w:p>
    <w:p>
      <w:pPr>
        <w:pStyle w:val="BodyText"/>
        <w:bidi w:val="0"/>
        <w:spacing w:lineRule="auto" w:line="276" w:before="0" w:after="140"/>
        <w:ind w:hanging="0" w:start="0" w:end="0"/>
        <w:jc w:val="start"/>
        <w:rPr>
          <w:color w:val="C9211E"/>
        </w:rPr>
      </w:pPr>
      <w:r>
        <w:rPr>
          <w:color w:val="C9211E"/>
        </w:rPr>
      </w:r>
    </w:p>
    <w:p>
      <w:pPr>
        <w:pStyle w:val="Normal"/>
        <w:bidi w:val="0"/>
        <w:spacing w:lineRule="auto" w:line="276"/>
        <w:jc w:val="start"/>
        <w:rPr>
          <w:color w:val="18A303"/>
          <w:sz w:val="28"/>
          <w:szCs w:val="28"/>
        </w:rPr>
      </w:pPr>
      <w:r>
        <w:rPr>
          <w:b/>
          <w:bCs/>
          <w:color w:val="18A303"/>
          <w:sz w:val="28"/>
          <w:szCs w:val="28"/>
        </w:rPr>
        <w:t xml:space="preserve">1. </w:t>
      </w:r>
      <w:del w:id="54" w:author="Unknown Author" w:date="2024-11-12T09:28:27Z">
        <w:r>
          <w:rPr>
            <w:b/>
            <w:bCs/>
            <w:color w:val="18A303"/>
            <w:sz w:val="28"/>
            <w:szCs w:val="28"/>
          </w:rPr>
          <w:delText>Eestikeelsed ü</w:delText>
        </w:r>
      </w:del>
      <w:ins w:id="55" w:author="Unknown Author" w:date="2024-11-12T09:28:28Z">
        <w:r>
          <w:rPr>
            <w:b/>
            <w:bCs/>
            <w:color w:val="18A303"/>
            <w:sz w:val="28"/>
            <w:szCs w:val="28"/>
          </w:rPr>
          <w:t>Ü</w:t>
        </w:r>
      </w:ins>
      <w:r>
        <w:rPr>
          <w:b/>
          <w:bCs/>
          <w:color w:val="18A303"/>
          <w:sz w:val="28"/>
          <w:szCs w:val="28"/>
        </w:rPr>
        <w:t>levaade elektroülitundlikkuse (EÜT) sündroomist, teadusartikleid</w:t>
      </w:r>
    </w:p>
    <w:p>
      <w:pPr>
        <w:pStyle w:val="Normal"/>
        <w:bidi w:val="0"/>
        <w:spacing w:lineRule="auto" w:line="276"/>
        <w:jc w:val="start"/>
        <w:rPr/>
      </w:pPr>
      <w:r>
        <w:rPr/>
      </w:r>
    </w:p>
    <w:p>
      <w:pPr>
        <w:pStyle w:val="Normal"/>
        <w:bidi w:val="0"/>
        <w:spacing w:lineRule="auto" w:line="276"/>
        <w:jc w:val="start"/>
        <w:rPr>
          <w:b/>
          <w:bCs/>
          <w:ins w:id="63" w:author="Tiina Vares" w:date="2024-11-13T13:25:29Z"/>
        </w:rPr>
      </w:pPr>
      <w:r>
        <w:rPr>
          <w:b w:val="false"/>
          <w:bCs w:val="false"/>
          <w:u w:val="none"/>
        </w:rPr>
        <w:t>Elektroülitundlikkusel on palju sümptomeid:</w:t>
      </w:r>
      <w:r>
        <w:rPr>
          <w:b/>
          <w:bCs/>
          <w:u w:val="none"/>
        </w:rPr>
        <w:t xml:space="preserve"> ärevus, seletamatu stressitunne, meeleoluhäired, unetus, keskendumishäire</w:t>
      </w:r>
      <w:ins w:id="56" w:author="Unknown Author" w:date="2024-11-12T08:06:39Z">
        <w:r>
          <w:rPr>
            <w:b/>
            <w:bCs/>
            <w:u w:val="none"/>
          </w:rPr>
          <w:t>d</w:t>
        </w:r>
      </w:ins>
      <w:r>
        <w:rPr>
          <w:b/>
          <w:bCs/>
          <w:u w:val="none"/>
        </w:rPr>
        <w:t xml:space="preserve">, „aju udu”, depressioon, </w:t>
      </w:r>
      <w:ins w:id="57" w:author="Unknown Author" w:date="2024-11-12T16:52:40Z">
        <w:r>
          <w:rPr>
            <w:b/>
            <w:bCs/>
            <w:u w:val="none"/>
          </w:rPr>
          <w:t>p</w:t>
        </w:r>
      </w:ins>
      <w:del w:id="58" w:author="Unknown Author" w:date="2024-11-12T16:52:39Z">
        <w:r>
          <w:rPr>
            <w:b/>
            <w:bCs/>
            <w:u w:val="none"/>
          </w:rPr>
          <w:delText xml:space="preserve"> p</w:delText>
        </w:r>
      </w:del>
      <w:r>
        <w:rPr>
          <w:b/>
          <w:bCs/>
          <w:u w:val="none"/>
        </w:rPr>
        <w:t xml:space="preserve">eavalud jm valud, lihaspinged jms. Samuti võivad ägeneda/ tekkida </w:t>
      </w:r>
      <w:ins w:id="59" w:author="Unknown Author" w:date="2024-11-12T08:07:30Z">
        <w:r>
          <w:rPr>
            <w:b/>
            <w:bCs/>
            <w:u w:val="none"/>
          </w:rPr>
          <w:t>nt</w:t>
        </w:r>
      </w:ins>
      <w:r>
        <w:rPr>
          <w:b/>
          <w:bCs/>
          <w:u w:val="none"/>
        </w:rPr>
        <w:t xml:space="preserve"> südamerütmihäired, astma, diabee</w:t>
      </w:r>
      <w:del w:id="60" w:author="Unknown Author" w:date="2024-11-12T08:07:07Z">
        <w:r>
          <w:rPr>
            <w:b/>
            <w:bCs/>
            <w:u w:val="none"/>
          </w:rPr>
          <w:delText>di</w:delText>
        </w:r>
      </w:del>
      <w:ins w:id="61" w:author="Unknown Author" w:date="2024-11-12T08:07:07Z">
        <w:r>
          <w:rPr>
            <w:b/>
            <w:bCs/>
            <w:u w:val="none"/>
          </w:rPr>
          <w:t>t</w:t>
        </w:r>
      </w:ins>
      <w:r>
        <w:rPr>
          <w:b/>
          <w:bCs/>
          <w:u w:val="none"/>
        </w:rPr>
        <w:t xml:space="preserve"> jms</w:t>
      </w:r>
      <w:del w:id="62" w:author="Unknown Author" w:date="2024-11-12T08:07:10Z">
        <w:r>
          <w:rPr>
            <w:b/>
            <w:bCs/>
            <w:u w:val="none"/>
          </w:rPr>
          <w:delText xml:space="preserve">.  </w:delText>
        </w:r>
      </w:del>
      <w:r>
        <w:rPr>
          <w:b/>
          <w:bCs/>
          <w:u w:val="none"/>
        </w:rPr>
        <w:t xml:space="preserve">. </w:t>
      </w:r>
    </w:p>
    <w:p>
      <w:pPr>
        <w:pStyle w:val="Normal"/>
        <w:bidi w:val="0"/>
        <w:spacing w:lineRule="auto" w:line="276"/>
        <w:jc w:val="start"/>
        <w:rPr>
          <w:b/>
          <w:bCs/>
          <w:u w:val="none"/>
          <w:ins w:id="65" w:author="Tiina Vares" w:date="2024-11-13T13:25:29Z"/>
        </w:rPr>
      </w:pPr>
      <w:ins w:id="64" w:author="Tiina Vares" w:date="2024-11-13T13:25:29Z">
        <w:r>
          <w:rPr>
            <w:b/>
            <w:bCs/>
            <w:u w:val="none"/>
          </w:rPr>
        </w:r>
      </w:ins>
    </w:p>
    <w:p>
      <w:pPr>
        <w:pStyle w:val="Normal"/>
        <w:bidi w:val="0"/>
        <w:spacing w:lineRule="auto" w:line="276"/>
        <w:jc w:val="start"/>
        <w:rPr>
          <w:b/>
          <w:bCs/>
          <w:del w:id="74" w:author="Unknown Author" w:date="2024-11-12T08:19:18Z"/>
        </w:rPr>
      </w:pPr>
      <w:ins w:id="66" w:author="Tiina Vares" w:date="2024-11-13T13:25:29Z">
        <w:r>
          <w:rPr>
            <w:b w:val="false"/>
            <w:bCs w:val="false"/>
            <w:u w:val="none"/>
          </w:rPr>
          <w:t>Eesti</w:t>
        </w:r>
      </w:ins>
      <w:r>
        <w:rPr>
          <w:b w:val="false"/>
          <w:bCs w:val="false"/>
          <w:u w:val="none"/>
        </w:rPr>
        <w:t>s</w:t>
      </w:r>
      <w:ins w:id="67" w:author="Tiina Vares" w:date="2024-11-13T13:25:29Z">
        <w:r>
          <w:rPr>
            <w:b w:val="false"/>
            <w:bCs w:val="false"/>
            <w:u w:val="none"/>
          </w:rPr>
          <w:t xml:space="preserve"> ar</w:t>
        </w:r>
      </w:ins>
      <w:r>
        <w:rPr>
          <w:b w:val="false"/>
          <w:bCs w:val="false"/>
          <w:u w:val="none"/>
        </w:rPr>
        <w:t xml:space="preserve">ste EÜT </w:t>
      </w:r>
      <w:ins w:id="68" w:author="Tiina Vares" w:date="2024-11-13T13:25:29Z">
        <w:r>
          <w:rPr>
            <w:b w:val="false"/>
            <w:bCs w:val="false"/>
            <w:u w:val="none"/>
          </w:rPr>
          <w:t xml:space="preserve">teemal </w:t>
        </w:r>
      </w:ins>
      <w:r>
        <w:rPr>
          <w:b w:val="false"/>
          <w:bCs w:val="false"/>
          <w:u w:val="none"/>
        </w:rPr>
        <w:t xml:space="preserve"> </w:t>
      </w:r>
      <w:ins w:id="69" w:author="Tiina Vares" w:date="2024-11-13T13:25:29Z">
        <w:r>
          <w:rPr>
            <w:b w:val="false"/>
            <w:bCs w:val="false"/>
            <w:u w:val="none"/>
          </w:rPr>
          <w:t>ei koolitata ja</w:t>
        </w:r>
      </w:ins>
      <w:r>
        <w:rPr>
          <w:b w:val="false"/>
          <w:bCs w:val="false"/>
          <w:u w:val="none"/>
        </w:rPr>
        <w:t xml:space="preserve"> arstid seda </w:t>
      </w:r>
      <w:ins w:id="70" w:author="Tiina Vares" w:date="2024-11-13T13:25:29Z">
        <w:r>
          <w:rPr>
            <w:b w:val="false"/>
            <w:bCs w:val="false"/>
            <w:u w:val="none"/>
          </w:rPr>
          <w:t>diagnoosi</w:t>
        </w:r>
      </w:ins>
      <w:r>
        <w:rPr>
          <w:b w:val="false"/>
          <w:bCs w:val="false"/>
          <w:u w:val="none"/>
        </w:rPr>
        <w:t>da ei oska</w:t>
      </w:r>
      <w:ins w:id="71" w:author="Tiina Vares" w:date="2024-11-13T13:25:29Z">
        <w:r>
          <w:rPr>
            <w:b w:val="false"/>
            <w:bCs w:val="false"/>
            <w:u w:val="none"/>
          </w:rPr>
          <w:t>.</w:t>
        </w:r>
      </w:ins>
      <w:r>
        <w:rPr>
          <w:b w:val="false"/>
          <w:bCs w:val="false"/>
          <w:u w:val="none"/>
        </w:rPr>
        <w:t xml:space="preserve"> </w:t>
      </w:r>
      <w:r>
        <w:rPr>
          <w:b/>
          <w:bCs/>
          <w:u w:val="none"/>
        </w:rPr>
        <w:t xml:space="preserve">  </w:t>
      </w:r>
      <w:del w:id="72" w:author="Unknown Author" w:date="2024-11-12T08:19:18Z">
        <w:r>
          <w:rPr>
            <w:b w:val="false"/>
            <w:bCs w:val="false"/>
            <w:u w:val="none"/>
            <w:shd w:fill="FFBF00" w:val="clear"/>
          </w:rPr>
          <w:delText xml:space="preserve">Järgmistel lehekülgedel </w:delText>
        </w:r>
      </w:del>
      <w:del w:id="73" w:author="Unknown Author" w:date="2024-11-12T08:19:18Z">
        <w:r>
          <w:rPr>
            <w:b w:val="false"/>
            <w:bCs w:val="false"/>
            <w:u w:val="none"/>
          </w:rPr>
          <w:delText>leiate ülevaateartikleid jms, kus pikemalt sümptome ja tekkemehanisme kirjeldatud.</w:delText>
          <w:br/>
        </w:r>
      </w:del>
    </w:p>
    <w:p>
      <w:pPr>
        <w:pStyle w:val="Normal"/>
        <w:bidi w:val="0"/>
        <w:spacing w:lineRule="auto" w:line="276"/>
        <w:jc w:val="start"/>
        <w:rPr>
          <w:b/>
          <w:bCs/>
          <w:ins w:id="84" w:author="Unknown Author" w:date="2024-11-12T09:30:32Z"/>
        </w:rPr>
      </w:pPr>
      <w:del w:id="75" w:author="Unknown Author" w:date="2024-11-12T09:35:03Z">
        <w:r>
          <w:rPr>
            <w:b w:val="false"/>
            <w:bCs w:val="false"/>
            <w:u w:val="none"/>
          </w:rPr>
          <w:delText xml:space="preserve">Seega </w:delText>
        </w:r>
      </w:del>
      <w:del w:id="76" w:author="Unknown Author" w:date="2024-11-12T08:16:04Z">
        <w:r>
          <w:rPr>
            <w:b w:val="false"/>
            <w:bCs w:val="false"/>
            <w:u w:val="none"/>
          </w:rPr>
          <w:delText>elektriülitundlikkuse</w:delText>
        </w:r>
      </w:del>
      <w:del w:id="77" w:author="Unknown Author" w:date="2024-11-12T09:35:03Z">
        <w:r>
          <w:rPr>
            <w:b w:val="false"/>
            <w:bCs w:val="false"/>
            <w:u w:val="none"/>
          </w:rPr>
          <w:delText xml:space="preserve"> </w:delText>
        </w:r>
      </w:del>
      <w:del w:id="78" w:author="Unknown Author" w:date="2024-11-12T08:16:07Z">
        <w:r>
          <w:rPr>
            <w:b w:val="false"/>
            <w:bCs w:val="false"/>
            <w:u w:val="none"/>
          </w:rPr>
          <w:delText>(</w:delText>
        </w:r>
      </w:del>
      <w:r>
        <w:rPr>
          <w:b w:val="false"/>
          <w:bCs w:val="false"/>
          <w:u w:val="none"/>
        </w:rPr>
        <w:t>EÜT</w:t>
      </w:r>
      <w:del w:id="79" w:author="Unknown Author" w:date="2024-11-12T08:16:12Z">
        <w:r>
          <w:rPr>
            <w:b w:val="false"/>
            <w:bCs w:val="false"/>
            <w:u w:val="none"/>
          </w:rPr>
          <w:delText xml:space="preserve">) sündroom </w:delText>
        </w:r>
      </w:del>
      <w:ins w:id="80" w:author="Unknown Author" w:date="2024-11-12T08:16:13Z">
        <w:r>
          <w:rPr>
            <w:b w:val="false"/>
            <w:bCs w:val="false"/>
            <w:u w:val="none"/>
          </w:rPr>
          <w:t xml:space="preserve"> </w:t>
        </w:r>
      </w:ins>
      <w:del w:id="81" w:author="Unknown Author" w:date="2024-11-12T08:16:14Z">
        <w:r>
          <w:rPr>
            <w:b w:val="false"/>
            <w:bCs w:val="false"/>
            <w:u w:val="none"/>
          </w:rPr>
          <w:delText xml:space="preserve">on </w:delText>
        </w:r>
      </w:del>
      <w:r>
        <w:rPr>
          <w:b w:val="false"/>
          <w:bCs w:val="false"/>
          <w:u w:val="none"/>
        </w:rPr>
        <w:t xml:space="preserve">avaldub mitmekülgselt. </w:t>
      </w:r>
      <w:r>
        <w:rPr>
          <w:b/>
          <w:bCs/>
          <w:u w:val="none"/>
        </w:rPr>
        <w:t>Lääneriikides on 10-13</w:t>
      </w:r>
      <w:del w:id="82" w:author="Unknown Author" w:date="2024-11-12T08:08:41Z">
        <w:r>
          <w:rPr>
            <w:b/>
            <w:bCs/>
            <w:u w:val="none"/>
          </w:rPr>
          <w:delText xml:space="preserve"> </w:delText>
        </w:r>
      </w:del>
      <w:r>
        <w:rPr>
          <w:b/>
          <w:bCs/>
          <w:u w:val="none"/>
        </w:rPr>
        <w:t>% elanikest EÜT sündroomiga</w:t>
      </w:r>
      <w:del w:id="83" w:author="Unknown Author" w:date="2024-11-12T08:16:53Z">
        <w:r>
          <w:rPr>
            <w:b/>
            <w:bCs/>
            <w:u w:val="none"/>
          </w:rPr>
          <w:delText xml:space="preserve"> (EÜT)</w:delText>
        </w:r>
      </w:del>
      <w:r>
        <w:rPr>
          <w:b/>
          <w:bCs/>
          <w:u w:val="none"/>
        </w:rPr>
        <w:t>.</w:t>
      </w:r>
      <w:r>
        <w:rPr>
          <w:b w:val="false"/>
          <w:bCs w:val="false"/>
          <w:u w:val="none"/>
        </w:rPr>
        <w:t xml:space="preserve"> Osa neist ei oska ise oma tervisehädasid elektromagnetväljadega seostada.  Praeguseks teame, et enamiku Eesti  EÜT haigete vaevustest on tingitud </w:t>
      </w:r>
      <w:r>
        <w:rPr>
          <w:b/>
          <w:bCs/>
          <w:u w:val="none"/>
        </w:rPr>
        <w:t xml:space="preserve">õhukaudsest internetist - raadiosageduslikust kiirgusest.  </w:t>
      </w:r>
      <w:r>
        <w:rPr>
          <w:b w:val="false"/>
          <w:bCs w:val="false"/>
          <w:i w:val="false"/>
          <w:iCs w:val="false"/>
          <w:u w:val="none"/>
        </w:rPr>
        <w:t xml:space="preserve">Viimase tase </w:t>
      </w:r>
      <w:r>
        <w:rPr>
          <w:b w:val="false"/>
          <w:bCs w:val="false"/>
          <w:u w:val="none"/>
        </w:rPr>
        <w:t>on tõusnud kolossaalselt koos üha kiirema õhukaudse interneti kasutamisega.</w:t>
      </w:r>
      <w:r>
        <w:rPr>
          <w:b/>
          <w:bCs/>
          <w:u w:val="none"/>
        </w:rPr>
        <w:t xml:space="preserve"> </w:t>
      </w:r>
    </w:p>
    <w:p>
      <w:pPr>
        <w:pStyle w:val="Normal"/>
        <w:bidi w:val="0"/>
        <w:spacing w:lineRule="auto" w:line="276"/>
        <w:jc w:val="start"/>
        <w:rPr>
          <w:b w:val="false"/>
          <w:bCs w:val="false"/>
          <w:u w:val="none"/>
        </w:rPr>
      </w:pPr>
      <w:r>
        <w:rPr>
          <w:b w:val="false"/>
          <w:bCs w:val="false"/>
          <w:u w:val="none"/>
        </w:rPr>
      </w:r>
    </w:p>
    <w:p>
      <w:pPr>
        <w:pStyle w:val="Normal"/>
        <w:bidi w:val="0"/>
        <w:spacing w:lineRule="auto" w:line="276" w:before="0" w:after="0"/>
        <w:ind w:hanging="0" w:start="0" w:end="0"/>
        <w:jc w:val="start"/>
        <w:rPr>
          <w:shd w:fill="auto" w:val="clear"/>
        </w:rPr>
      </w:pPr>
      <w:r>
        <w:rPr>
          <w:b/>
          <w:bCs/>
          <w:i w:val="false"/>
          <w:iCs w:val="false"/>
          <w:color w:val="000000"/>
          <w:u w:val="none"/>
          <w:shd w:fill="auto" w:val="clear"/>
        </w:rPr>
        <w:t xml:space="preserve">Põhjaliku ülevaate </w:t>
      </w:r>
      <w:r>
        <w:rPr>
          <w:b w:val="false"/>
          <w:bCs w:val="false"/>
          <w:i w:val="false"/>
          <w:iCs w:val="false"/>
          <w:color w:val="000000"/>
          <w:u w:val="none"/>
          <w:shd w:fill="auto" w:val="clear"/>
        </w:rPr>
        <w:t xml:space="preserve">sündroomist </w:t>
      </w:r>
      <w:r>
        <w:rPr>
          <w:i w:val="false"/>
          <w:iCs w:val="false"/>
          <w:color w:val="000000"/>
          <w:u w:val="none"/>
          <w:shd w:fill="auto" w:val="clear"/>
        </w:rPr>
        <w:t xml:space="preserve">annab </w:t>
      </w:r>
      <w:r>
        <w:rPr>
          <w:b/>
          <w:bCs/>
          <w:i w:val="false"/>
          <w:iCs w:val="false"/>
          <w:color w:val="000000"/>
          <w:u w:val="none"/>
          <w:shd w:fill="auto" w:val="clear"/>
        </w:rPr>
        <w:t xml:space="preserve">Euroopa Keskkonnameditsiini Akadeemia (EUROPAEM) Juhend elektromagnetväljadega seotud terviseprobleemide ja haiguste ennetamise, diagnoosimise ja ravi kohta:  </w:t>
      </w:r>
      <w:hyperlink r:id="rId2">
        <w:r>
          <w:rPr>
            <w:rStyle w:val="Hyperlink"/>
            <w:i/>
            <w:iCs/>
            <w:shd w:fill="auto" w:val="clear"/>
          </w:rPr>
          <w:t>https://pubmed.ncbi.nlm.nih.gov/27454111/</w:t>
        </w:r>
      </w:hyperlink>
      <w:r>
        <w:rPr>
          <w:i/>
          <w:iCs/>
          <w:color w:val="000000"/>
          <w:shd w:fill="auto" w:val="clear"/>
        </w:rPr>
        <w:t xml:space="preserve"> </w:t>
      </w:r>
    </w:p>
    <w:p>
      <w:pPr>
        <w:pStyle w:val="Normal"/>
        <w:bidi w:val="0"/>
        <w:spacing w:lineRule="auto" w:line="276" w:before="0" w:after="0"/>
        <w:ind w:hanging="0" w:start="0" w:end="0"/>
        <w:jc w:val="start"/>
        <w:rPr>
          <w:shd w:fill="auto" w:val="clear"/>
          <w:ins w:id="86" w:author="Unknown Author" w:date="2024-11-12T09:30:32Z"/>
        </w:rPr>
      </w:pPr>
      <w:ins w:id="85" w:author="Unknown Author" w:date="2024-11-12T09:30:32Z">
        <w:r>
          <w:rPr>
            <w:shd w:fill="auto" w:val="clear"/>
          </w:rPr>
        </w:r>
      </w:ins>
    </w:p>
    <w:p>
      <w:pPr>
        <w:pStyle w:val="Normal"/>
        <w:bidi w:val="0"/>
        <w:spacing w:lineRule="auto" w:line="276"/>
        <w:jc w:val="start"/>
        <w:rPr>
          <w:b/>
          <w:bCs/>
          <w:ins w:id="91" w:author="Unknown Author" w:date="2024-11-12T09:30:32Z"/>
        </w:rPr>
      </w:pPr>
      <w:r>
        <w:rPr>
          <w:b/>
          <w:bCs/>
          <w:u w:val="none"/>
        </w:rPr>
        <w:t xml:space="preserve">Eestikeelse </w:t>
      </w:r>
      <w:r>
        <w:rPr>
          <w:b w:val="false"/>
          <w:bCs w:val="false"/>
          <w:u w:val="none"/>
        </w:rPr>
        <w:t xml:space="preserve">pikema sümptomite loetelu leiab </w:t>
      </w:r>
      <w:ins w:id="87" w:author="Unknown Author" w:date="2024-11-12T09:30:32Z">
        <w:r>
          <w:rPr>
            <w:b w:val="false"/>
            <w:bCs w:val="false"/>
            <w:u w:val="none"/>
          </w:rPr>
          <w:t>TTÜ töökeskkonna instituudi teadlase Tarmo Koppeli blogis</w:t>
        </w:r>
      </w:ins>
      <w:r>
        <w:rPr>
          <w:b w:val="false"/>
          <w:bCs w:val="false"/>
          <w:u w:val="none"/>
        </w:rPr>
        <w:t>t</w:t>
      </w:r>
      <w:ins w:id="88" w:author="Unknown Author" w:date="2024-11-12T09:30:32Z">
        <w:r>
          <w:rPr>
            <w:b w:val="false"/>
            <w:bCs w:val="false"/>
            <w:u w:val="none"/>
          </w:rPr>
          <w:t>:</w:t>
        </w:r>
      </w:ins>
      <w:r>
        <w:rPr>
          <w:b w:val="false"/>
          <w:bCs w:val="false"/>
          <w:u w:val="none"/>
        </w:rPr>
        <w:t xml:space="preserve">  </w:t>
      </w:r>
      <w:hyperlink r:id="rId3">
        <w:ins w:id="89" w:author="Unknown Author" w:date="2024-11-12T09:30:32Z">
          <w:r>
            <w:rPr>
              <w:rStyle w:val="Hyperlink"/>
              <w:b w:val="false"/>
              <w:bCs w:val="false"/>
              <w:i/>
              <w:iCs/>
              <w:u w:val="single"/>
              <w:shd w:fill="auto" w:val="clear"/>
            </w:rPr>
            <w:t>https://tarmo.koppel.ee/?p=245</w:t>
          </w:r>
        </w:ins>
      </w:hyperlink>
      <w:r>
        <w:rPr>
          <w:rStyle w:val="Hyperlink"/>
          <w:b w:val="false"/>
          <w:bCs w:val="false"/>
          <w:i/>
          <w:iCs/>
          <w:u w:val="single"/>
          <w:shd w:fill="auto" w:val="clear"/>
        </w:rPr>
        <w:t xml:space="preserve">, </w:t>
      </w:r>
      <w:r>
        <w:rPr>
          <w:b w:val="false"/>
          <w:bCs w:val="false"/>
          <w:i/>
          <w:iCs/>
          <w:u w:val="none"/>
          <w:shd w:fill="auto" w:val="clear"/>
        </w:rPr>
        <w:t xml:space="preserve">sh </w:t>
      </w:r>
      <w:r>
        <w:rPr>
          <w:b w:val="false"/>
          <w:bCs w:val="false"/>
          <w:i w:val="false"/>
          <w:iCs w:val="false"/>
          <w:u w:val="none"/>
          <w:shd w:fill="auto" w:val="clear"/>
        </w:rPr>
        <w:t>mõjud psüühikale</w:t>
      </w:r>
      <w:r>
        <w:rPr>
          <w:b/>
          <w:bCs/>
          <w:i w:val="false"/>
          <w:iCs w:val="false"/>
          <w:u w:val="none"/>
          <w:shd w:fill="auto" w:val="clear"/>
        </w:rPr>
        <w:t xml:space="preserve"> </w:t>
      </w:r>
      <w:r>
        <w:rPr>
          <w:b w:val="false"/>
          <w:bCs w:val="false"/>
          <w:i w:val="false"/>
          <w:iCs w:val="false"/>
          <w:u w:val="none"/>
          <w:shd w:fill="auto" w:val="clear"/>
        </w:rPr>
        <w:t xml:space="preserve"> </w:t>
      </w:r>
      <w:hyperlink r:id="rId4">
        <w:ins w:id="90" w:author="Unknown Author" w:date="2024-11-12T09:30:32Z">
          <w:r>
            <w:rPr>
              <w:rStyle w:val="Hyperlink"/>
              <w:b/>
              <w:bCs/>
              <w:i/>
              <w:iCs/>
              <w:u w:val="single"/>
              <w:shd w:fill="auto" w:val="clear"/>
            </w:rPr>
            <w:t>https://tarmo.koppel.ee/?p=84</w:t>
          </w:r>
        </w:ins>
      </w:hyperlink>
    </w:p>
    <w:p>
      <w:pPr>
        <w:pStyle w:val="Normal"/>
        <w:bidi w:val="0"/>
        <w:spacing w:lineRule="auto" w:line="276"/>
        <w:jc w:val="start"/>
        <w:rPr>
          <w:b/>
          <w:bCs/>
          <w:ins w:id="95" w:author="Unknown Author" w:date="2024-11-12T09:30:32Z"/>
        </w:rPr>
      </w:pPr>
      <w:r>
        <w:rPr>
          <w:b w:val="false"/>
          <w:bCs w:val="false"/>
          <w:u w:val="none"/>
        </w:rPr>
        <w:t xml:space="preserve">Seal ka eestikeelne </w:t>
      </w:r>
      <w:ins w:id="92" w:author="Unknown Author" w:date="2024-11-12T09:30:32Z">
        <w:r>
          <w:rPr>
            <w:b w:val="false"/>
            <w:bCs w:val="false"/>
            <w:u w:val="none"/>
          </w:rPr>
          <w:t xml:space="preserve">lühiülevaade EÜT </w:t>
        </w:r>
      </w:ins>
      <w:ins w:id="93" w:author="Unknown Author" w:date="2024-11-12T09:30:32Z">
        <w:r>
          <w:rPr>
            <w:b/>
            <w:bCs/>
            <w:u w:val="none"/>
          </w:rPr>
          <w:t>biomarkeritest ja eelsoodumuse mehhanismidest:</w:t>
        </w:r>
      </w:ins>
      <w:ins w:id="94" w:author="Unknown Author" w:date="2024-11-12T09:30:32Z">
        <w:r>
          <w:rPr>
            <w:b w:val="false"/>
            <w:bCs w:val="false"/>
            <w:u w:val="none"/>
          </w:rPr>
          <w:t xml:space="preserve"> </w:t>
        </w:r>
      </w:ins>
    </w:p>
    <w:p>
      <w:pPr>
        <w:pStyle w:val="Normal"/>
        <w:bidi w:val="0"/>
        <w:spacing w:lineRule="auto" w:line="276"/>
        <w:jc w:val="start"/>
        <w:rPr>
          <w:b/>
          <w:bCs/>
          <w:ins w:id="98" w:author="Unknown Author" w:date="2024-11-12T09:30:32Z"/>
        </w:rPr>
      </w:pPr>
      <w:hyperlink r:id="rId5">
        <w:ins w:id="96" w:author="Unknown Author" w:date="2024-11-12T09:30:32Z">
          <w:r>
            <w:rPr>
              <w:rStyle w:val="Hyperlink"/>
              <w:b w:val="false"/>
              <w:bCs w:val="false"/>
              <w:i/>
              <w:iCs/>
            </w:rPr>
            <w:t>https://tarmo.koppel.ee/?p=1032</w:t>
          </w:r>
        </w:ins>
      </w:hyperlink>
      <w:ins w:id="97" w:author="Unknown Author" w:date="2024-11-12T09:30:32Z">
        <w:r>
          <w:rPr>
            <w:b w:val="false"/>
            <w:bCs w:val="false"/>
            <w:i/>
            <w:iCs/>
            <w:u w:val="none"/>
          </w:rPr>
          <w:t xml:space="preserve"> </w:t>
        </w:r>
      </w:ins>
    </w:p>
    <w:p>
      <w:pPr>
        <w:pStyle w:val="Normal"/>
        <w:bidi w:val="0"/>
        <w:spacing w:lineRule="auto" w:line="276"/>
        <w:jc w:val="start"/>
        <w:rPr>
          <w:b w:val="false"/>
          <w:bCs w:val="false"/>
          <w:u w:val="none"/>
          <w:ins w:id="100" w:author="Unknown Author" w:date="2024-11-12T09:30:32Z"/>
        </w:rPr>
      </w:pPr>
      <w:ins w:id="99" w:author="Unknown Author" w:date="2024-11-12T09:30:32Z">
        <w:r>
          <w:rPr>
            <w:b w:val="false"/>
            <w:bCs w:val="false"/>
            <w:u w:val="none"/>
          </w:rPr>
        </w:r>
      </w:ins>
    </w:p>
    <w:p>
      <w:pPr>
        <w:pStyle w:val="Normal"/>
        <w:bidi w:val="0"/>
        <w:spacing w:lineRule="auto" w:line="276"/>
        <w:jc w:val="start"/>
        <w:rPr>
          <w:b w:val="false"/>
          <w:bCs w:val="false"/>
          <w:shd w:fill="auto" w:val="clear"/>
          <w:del w:id="102" w:author="Unknown Author" w:date="2024-11-12T09:35:37Z"/>
        </w:rPr>
      </w:pPr>
      <w:del w:id="101" w:author="Unknown Author" w:date="2024-11-12T09:35:37Z">
        <w:r>
          <w:rPr/>
        </w:r>
      </w:del>
    </w:p>
    <w:p>
      <w:pPr>
        <w:pStyle w:val="Normal"/>
        <w:bidi w:val="0"/>
        <w:spacing w:lineRule="auto" w:line="276"/>
        <w:jc w:val="start"/>
        <w:rPr>
          <w:u w:val="none"/>
          <w:del w:id="104" w:author="Unknown Author" w:date="2024-11-12T09:31:21Z"/>
        </w:rPr>
      </w:pPr>
      <w:del w:id="103" w:author="Unknown Author" w:date="2024-11-12T09:31:21Z">
        <w:r>
          <w:rPr>
            <w:u w:val="none"/>
          </w:rPr>
        </w:r>
      </w:del>
    </w:p>
    <w:p>
      <w:pPr>
        <w:pStyle w:val="Normal"/>
        <w:bidi w:val="0"/>
        <w:spacing w:lineRule="auto" w:line="276"/>
        <w:jc w:val="start"/>
        <w:rPr>
          <w:b/>
          <w:bCs/>
          <w:del w:id="110" w:author="Tiina Vares" w:date="2024-11-13T13:26:07Z"/>
        </w:rPr>
      </w:pPr>
      <w:del w:id="105" w:author="Tiina Vares" w:date="2024-11-13T13:25:13Z">
        <w:r>
          <w:rPr>
            <w:b/>
            <w:bCs/>
            <w:u w:val="none"/>
          </w:rPr>
          <w:delText>Eestis ei ole arste EÜT teemal üldse koolitatud ja diagnoosi</w:delText>
        </w:r>
      </w:del>
      <w:del w:id="106" w:author="Unknown Author" w:date="2024-11-12T08:08:53Z">
        <w:r>
          <w:rPr>
            <w:b/>
            <w:bCs/>
            <w:u w:val="none"/>
          </w:rPr>
          <w:delText>t</w:delText>
        </w:r>
      </w:del>
      <w:ins w:id="107" w:author="Unknown Author" w:date="2024-11-12T08:09:00Z">
        <w:del w:id="108" w:author="Tiina Vares" w:date="2024-11-13T13:25:13Z">
          <w:r>
            <w:rPr>
              <w:b/>
              <w:bCs/>
              <w:u w:val="none"/>
            </w:rPr>
            <w:delText>d</w:delText>
          </w:r>
        </w:del>
      </w:ins>
      <w:del w:id="109" w:author="Tiina Vares" w:date="2024-11-13T13:26:07Z">
        <w:r>
          <w:rPr>
            <w:b/>
            <w:bCs/>
            <w:u w:val="none"/>
          </w:rPr>
          <w:delText xml:space="preserve">a seda ei osata. </w:delText>
        </w:r>
      </w:del>
    </w:p>
    <w:p>
      <w:pPr>
        <w:pStyle w:val="Normal"/>
        <w:bidi w:val="0"/>
        <w:spacing w:lineRule="auto" w:line="276"/>
        <w:jc w:val="start"/>
        <w:rPr>
          <w:b w:val="false"/>
          <w:bCs w:val="false"/>
          <w:shd w:fill="auto" w:val="clear"/>
          <w:del w:id="131" w:author="Unknown Author" w:date="2024-11-12T08:23:08Z"/>
        </w:rPr>
      </w:pPr>
      <w:del w:id="111" w:author="Tiina Vares" w:date="2024-11-13T13:26:07Z">
        <w:r>
          <w:rPr>
            <w:b w:val="false"/>
            <w:bCs w:val="false"/>
          </w:rPr>
          <w:br/>
        </w:r>
      </w:del>
      <w:r>
        <w:rPr>
          <w:b w:val="false"/>
          <w:bCs w:val="false"/>
        </w:rPr>
        <w:t xml:space="preserve">EÜT sündroom kui haigus on </w:t>
      </w:r>
      <w:r>
        <w:rPr>
          <w:b/>
          <w:bCs/>
          <w:rPrChange w:id="0" w:author="Unknown Author" w:date="2024-11-12T08:19:29Z"/>
        </w:rPr>
        <w:t xml:space="preserve">ametlik diagnoos </w:t>
      </w:r>
      <w:ins w:id="113" w:author="Tiina Vares" w:date="2024-11-13T13:26:14Z">
        <w:r>
          <w:rPr>
            <w:b/>
            <w:bCs/>
          </w:rPr>
          <w:t xml:space="preserve">nt </w:t>
        </w:r>
      </w:ins>
      <w:r>
        <w:rPr>
          <w:b/>
          <w:bCs/>
          <w:rPrChange w:id="0" w:author="Unknown Author" w:date="2024-11-12T08:19:29Z"/>
        </w:rPr>
        <w:t>Rootsis ja Austrias</w:t>
      </w:r>
      <w:r>
        <w:rPr>
          <w:b w:val="false"/>
          <w:bCs w:val="false"/>
        </w:rPr>
        <w:t xml:space="preserve">. </w:t>
      </w:r>
      <w:r>
        <w:rPr>
          <w:b w:val="false"/>
          <w:bCs w:val="false"/>
          <w:u w:val="none"/>
        </w:rPr>
        <w:t>Oleme tõlkinud</w:t>
      </w:r>
      <w:ins w:id="115" w:author="Unknown Author" w:date="2024-11-12T08:24:09Z">
        <w:r>
          <w:rPr>
            <w:b/>
            <w:bCs/>
            <w:u w:val="none"/>
          </w:rPr>
          <w:t xml:space="preserve"> </w:t>
        </w:r>
      </w:ins>
      <w:del w:id="116" w:author="Unknown Author" w:date="2024-11-12T08:24:16Z">
        <w:r>
          <w:rPr>
            <w:b/>
            <w:bCs/>
            <w:u w:val="none"/>
          </w:rPr>
          <w:delText xml:space="preserve">Siinkohal tutvumiseks </w:delText>
        </w:r>
      </w:del>
      <w:r>
        <w:rPr>
          <w:b/>
          <w:bCs/>
          <w:shd w:fill="auto" w:val="clear"/>
          <w:rPrChange w:id="0" w:author="Unknown Author" w:date="2024-11-12T17:11:01Z"/>
        </w:rPr>
        <w:t>Austria Arstide Liidu juhend</w:t>
      </w:r>
      <w:ins w:id="118" w:author="Unknown Author" w:date="2024-11-12T08:24:18Z">
        <w:r>
          <w:rPr>
            <w:b/>
            <w:bCs/>
            <w:shd w:fill="auto" w:val="clear"/>
          </w:rPr>
          <w:t>i</w:t>
        </w:r>
      </w:ins>
      <w:ins w:id="119" w:author="Unknown Author" w:date="2024-11-12T08:24:18Z">
        <w:r>
          <w:rPr>
            <w:b w:val="false"/>
            <w:bCs w:val="false"/>
            <w:shd w:fill="auto" w:val="clear"/>
          </w:rPr>
          <w:t xml:space="preserve">, mis annab </w:t>
        </w:r>
      </w:ins>
      <w:r>
        <w:rPr>
          <w:b w:val="false"/>
          <w:bCs w:val="false"/>
          <w:shd w:fill="auto" w:val="clear"/>
        </w:rPr>
        <w:t xml:space="preserve">juhtnööre </w:t>
      </w:r>
      <w:ins w:id="120" w:author="Unknown Author" w:date="2024-11-12T08:24:18Z">
        <w:r>
          <w:rPr>
            <w:b w:val="false"/>
            <w:bCs w:val="false"/>
            <w:shd w:fill="auto" w:val="clear"/>
          </w:rPr>
          <w:t xml:space="preserve">meditsiinitöötajatele </w:t>
        </w:r>
      </w:ins>
      <w:ins w:id="121" w:author="Unknown Author" w:date="2024-11-12T08:24:18Z">
        <w:r>
          <w:rPr>
            <w:b/>
            <w:bCs/>
            <w:shd w:fill="auto" w:val="clear"/>
          </w:rPr>
          <w:t>EÜT diagnoosimiseks ja raviks</w:t>
        </w:r>
      </w:ins>
      <w:del w:id="122" w:author="Unknown Author" w:date="2024-11-12T08:25:18Z">
        <w:r>
          <w:rPr>
            <w:b/>
            <w:bCs/>
            <w:shd w:fill="auto" w:val="clear"/>
          </w:rPr>
          <w:delText xml:space="preserve">, selle tõlke ja kokkuvõte link: </w:delText>
        </w:r>
      </w:del>
      <w:hyperlink r:id="rId6">
        <w:del w:id="123" w:author="Unknown Author" w:date="2024-11-12T08:25:18Z">
          <w:r>
            <w:rPr>
              <w:rStyle w:val="Hyperlink"/>
              <w:b/>
              <w:bCs/>
              <w:shd w:fill="auto" w:val="clear"/>
            </w:rPr>
            <w:delText>https://www.kiirgusinfo.ee/austria-arstide-liidu-juhend/</w:delText>
          </w:r>
        </w:del>
      </w:hyperlink>
      <w:del w:id="124" w:author="Unknown Author" w:date="2024-11-12T08:17:23Z">
        <w:r>
          <w:rPr>
            <w:rStyle w:val="Hyperlink"/>
            <w:b/>
            <w:bCs/>
            <w:shd w:fill="auto" w:val="clear"/>
          </w:rPr>
          <w:delText xml:space="preserve"> </w:delText>
        </w:r>
      </w:del>
      <w:ins w:id="125" w:author="Unknown Author" w:date="2024-11-12T08:17:20Z">
        <w:r>
          <w:rPr>
            <w:b w:val="false"/>
            <w:bCs w:val="false"/>
            <w:shd w:fill="auto" w:val="clear"/>
          </w:rPr>
          <w:t xml:space="preserve">. </w:t>
        </w:r>
      </w:ins>
      <w:del w:id="126" w:author="Unknown Author" w:date="2024-11-12T08:17:21Z">
        <w:r>
          <w:rPr>
            <w:b w:val="false"/>
            <w:bCs w:val="false"/>
            <w:shd w:fill="auto" w:val="clear"/>
          </w:rPr>
          <w:delText xml:space="preserve">  </w:delText>
        </w:r>
      </w:del>
      <w:r>
        <w:rPr>
          <w:b w:val="false"/>
          <w:bCs w:val="false"/>
          <w:shd w:fill="auto" w:val="clear"/>
        </w:rPr>
        <w:t>(</w:t>
      </w:r>
      <w:r>
        <w:rPr>
          <w:b w:val="false"/>
          <w:bCs w:val="false"/>
          <w:shd w:fill="auto" w:val="clear"/>
        </w:rPr>
        <w:t>a</w:t>
      </w:r>
      <w:r>
        <w:rPr>
          <w:b w:val="false"/>
          <w:bCs w:val="false"/>
          <w:shd w:fill="auto" w:val="clear"/>
        </w:rPr>
        <w:t xml:space="preserve">astast 2012.) </w:t>
      </w:r>
      <w:hyperlink r:id="rId7">
        <w:del w:id="127" w:author="Unknown Author" w:date="2024-11-12T08:23:08Z">
          <w:r>
            <w:rPr>
              <w:rStyle w:val="Style5"/>
              <w:i w:val="false"/>
              <w:iCs w:val="false"/>
              <w:color w:val="000000"/>
              <w:u w:val="none"/>
              <w:shd w:fill="auto" w:val="clear"/>
            </w:rPr>
            <w:delText xml:space="preserve">- </w:delText>
          </w:r>
        </w:del>
      </w:hyperlink>
      <w:del w:id="128" w:author="Unknown Author" w:date="2024-11-12T08:23:08Z">
        <w:r>
          <w:rPr>
            <w:i w:val="false"/>
            <w:iCs w:val="false"/>
            <w:color w:val="000000"/>
            <w:u w:val="none"/>
            <w:shd w:fill="auto" w:val="clear"/>
          </w:rPr>
          <w:delText xml:space="preserve">Ülevaateartikkel elektroülitundlikkuse kohta: </w:delText>
        </w:r>
      </w:del>
      <w:del w:id="129" w:author="Unknown Author" w:date="2024-11-12T08:23:08Z">
        <w:r>
          <w:rPr>
            <w:b/>
            <w:bCs/>
            <w:i w:val="false"/>
            <w:iCs w:val="false"/>
            <w:color w:val="000000"/>
            <w:u w:val="none"/>
            <w:shd w:fill="auto" w:val="clear"/>
          </w:rPr>
          <w:delText xml:space="preserve">„Why electrohypersensitivity and related symptoms are caused by non-ionizing man-made electromagnetic fields: An overview and medical assessment". </w:delText>
        </w:r>
      </w:del>
      <w:del w:id="130" w:author="Unknown Author" w:date="2024-11-12T08:23:08Z">
        <w:r>
          <w:rPr>
            <w:i w:val="false"/>
            <w:iCs w:val="false"/>
            <w:color w:val="000000"/>
            <w:u w:val="none"/>
            <w:shd w:fill="auto" w:val="clear"/>
          </w:rPr>
          <w:delText>Environmental Research, Volume 212, September 2022, Belpomme, D., Irigaray, P..</w:delText>
        </w:r>
      </w:del>
    </w:p>
    <w:p>
      <w:pPr>
        <w:pStyle w:val="Normal"/>
        <w:bidi w:val="0"/>
        <w:spacing w:lineRule="auto" w:line="276"/>
        <w:jc w:val="start"/>
        <w:rPr>
          <w:del w:id="135" w:author="Unknown Author" w:date="2024-11-12T08:23:08Z"/>
        </w:rPr>
      </w:pPr>
      <w:hyperlink r:id="rId8">
        <w:del w:id="132" w:author="Unknown Author" w:date="2024-11-12T08:23:08Z">
          <w:r>
            <w:rPr>
              <w:rStyle w:val="Hyperlink"/>
            </w:rPr>
            <w:delText>https://www.sciencedirect.com/science/article/pii/S0013935122007010</w:delText>
          </w:r>
        </w:del>
      </w:hyperlink>
      <w:del w:id="133" w:author="Unknown Author" w:date="2024-11-12T08:23:08Z">
        <w:r>
          <w:rPr>
            <w:shd w:fill="auto" w:val="clear"/>
          </w:rPr>
          <w:delText>.</w:delText>
        </w:r>
      </w:del>
      <w:del w:id="134" w:author="Unknown Author" w:date="2024-11-12T08:23:08Z">
        <w:r>
          <w:rPr>
            <w:rStyle w:val="FootnoteReference"/>
            <w:shd w:fill="auto" w:val="clear"/>
          </w:rPr>
          <w:footnoteReference w:id="3"/>
        </w:r>
      </w:del>
    </w:p>
    <w:p>
      <w:pPr>
        <w:pStyle w:val="Normal"/>
        <w:bidi w:val="0"/>
        <w:spacing w:lineRule="auto" w:line="276"/>
        <w:jc w:val="start"/>
        <w:rPr>
          <w:del w:id="141" w:author="Unknown Author" w:date="2024-11-12T08:23:08Z"/>
        </w:rPr>
      </w:pPr>
      <w:del w:id="136" w:author="Unknown Author" w:date="2024-11-12T08:23:08Z">
        <w:r>
          <w:rPr/>
          <w:delText>Seda teadustööd rahastas European Cancer and Environment Research Institute (</w:delText>
        </w:r>
      </w:del>
      <w:del w:id="137" w:author="Unknown Author" w:date="2024-11-12T08:23:08Z">
        <w:bookmarkStart w:id="0" w:name="gs1_Copy_1_Copy_1_Copy_1_Copy_1_Copy_1_C"/>
        <w:bookmarkEnd w:id="0"/>
        <w:r>
          <w:rPr/>
          <w:delText>ECERI), grant nr </w:delText>
        </w:r>
      </w:del>
      <w:del w:id="138" w:author="Unknown Author" w:date="2024-11-12T08:23:08Z">
        <w:r>
          <w:fldChar w:fldCharType="begin"/>
        </w:r>
        <w:r>
          <w:rPr>
            <w:rStyle w:val="Hyperlink"/>
            <w:bdr w:val="single" w:sz="4" w:space="1" w:color="000000"/>
          </w:rPr>
          <w:delInstrText xml:space="preserve"> HYPERLINK "https://www.sciencedirect.com/science/article/pii/S0013935122007010" \l "gs1"</w:delInstrText>
        </w:r>
      </w:del>
      <w:r>
        <w:rPr>
          <w:rStyle w:val="Hyperlink"/>
          <w:bdr w:val="single" w:sz="4" w:space="1" w:color="000000"/>
        </w:rPr>
        <w:fldChar w:fldCharType="separate"/>
      </w:r>
      <w:del w:id="139" w:author="Unknown Author" w:date="2024-11-12T08:23:08Z">
        <w:r>
          <w:rPr>
            <w:rStyle w:val="Hyperlink"/>
            <w:bdr w:val="single" w:sz="4" w:space="1" w:color="000000"/>
          </w:rPr>
          <w:delText>0001092020</w:delText>
        </w:r>
      </w:del>
      <w:r>
        <w:rPr>
          <w:rStyle w:val="Hyperlink"/>
          <w:bdr w:val="single" w:sz="4" w:space="1" w:color="000000"/>
        </w:rPr>
        <w:fldChar w:fldCharType="end"/>
      </w:r>
      <w:del w:id="140" w:author="Unknown Author" w:date="2024-11-12T08:23:08Z">
        <w:r>
          <w:rPr/>
          <w:delText xml:space="preserve">. </w:delText>
        </w:r>
      </w:del>
    </w:p>
    <w:p>
      <w:pPr>
        <w:pStyle w:val="Normal"/>
        <w:bidi w:val="0"/>
        <w:spacing w:lineRule="auto" w:line="276"/>
        <w:jc w:val="start"/>
        <w:rPr>
          <w:del w:id="143" w:author="Unknown Author" w:date="2024-11-12T08:23:08Z"/>
        </w:rPr>
      </w:pPr>
      <w:del w:id="142" w:author="Unknown Author" w:date="2024-11-12T08:23:08Z">
        <w:r>
          <w:rPr/>
        </w:r>
      </w:del>
    </w:p>
    <w:p>
      <w:pPr>
        <w:pStyle w:val="Normal"/>
        <w:bidi w:val="0"/>
        <w:spacing w:lineRule="auto" w:line="276"/>
        <w:jc w:val="start"/>
        <w:rPr>
          <w:del w:id="148" w:author="Unknown Author" w:date="2024-11-12T08:23:08Z"/>
        </w:rPr>
      </w:pPr>
      <w:del w:id="144" w:author="Unknown Author" w:date="2024-11-12T08:23:08Z">
        <w:r>
          <w:rPr>
            <w:b w:val="false"/>
            <w:bCs w:val="false"/>
            <w:u w:val="none"/>
          </w:rPr>
          <w:delText>-</w:delText>
        </w:r>
      </w:del>
      <w:del w:id="145" w:author="Unknown Author" w:date="2024-11-12T08:23:08Z">
        <w:r>
          <w:rPr>
            <w:b/>
            <w:bCs/>
            <w:u w:val="none"/>
          </w:rPr>
          <w:delText xml:space="preserve">  Euroopa Keskkonnameditsiini Akadeemia (EUROPAEM) 2016. a juhend elektromagnetväljadega seotud terviseprobleemide ja haiguste ennetamise, diagnoosimise ja ravi kohta</w:delText>
        </w:r>
      </w:del>
      <w:del w:id="146" w:author="Unknown Author" w:date="2024-11-12T08:23:08Z">
        <w:r>
          <w:rPr/>
          <w:delText xml:space="preserve">: </w:delText>
        </w:r>
      </w:del>
      <w:hyperlink r:id="rId9">
        <w:del w:id="147" w:author="Unknown Author" w:date="2024-11-12T08:23:08Z">
          <w:r>
            <w:rPr>
              <w:rStyle w:val="Hyperlink"/>
            </w:rPr>
            <w:delText>https://pubmed.ncbi.nlm.nih.gov/27454111/</w:delText>
          </w:r>
        </w:del>
      </w:hyperlink>
    </w:p>
    <w:p>
      <w:pPr>
        <w:pStyle w:val="Normal"/>
        <w:bidi w:val="0"/>
        <w:spacing w:lineRule="auto" w:line="276"/>
        <w:jc w:val="start"/>
        <w:rPr>
          <w:ins w:id="152" w:author="Unknown Author" w:date="2024-11-12T08:23:08Z"/>
        </w:rPr>
      </w:pPr>
      <w:hyperlink r:id="rId10">
        <w:ins w:id="149" w:author="Unknown Author" w:date="2024-11-12T08:23:08Z">
          <w:r>
            <w:rPr>
              <w:rStyle w:val="Hyperlink"/>
              <w:b w:val="false"/>
              <w:bCs w:val="false"/>
              <w:i/>
              <w:iCs/>
            </w:rPr>
            <w:t>https://www.kiirgusinfo.ee/austria-arstide-liidu-juhend/</w:t>
          </w:r>
        </w:ins>
      </w:hyperlink>
      <w:ins w:id="150" w:author="Unknown Author" w:date="2024-11-12T08:23:08Z">
        <w:r>
          <w:rPr>
            <w:b w:val="false"/>
            <w:bCs w:val="false"/>
            <w:i/>
            <w:iCs/>
            <w:color w:val="000000"/>
            <w:u w:val="none"/>
          </w:rPr>
          <w:t xml:space="preserve"> </w:t>
        </w:r>
      </w:ins>
      <w:ins w:id="151" w:author="Unknown Author" w:date="2024-11-12T08:23:08Z">
        <w:r>
          <w:rPr>
            <w:rStyle w:val="FootnoteReference"/>
            <w:b w:val="false"/>
            <w:bCs w:val="false"/>
            <w:i w:val="false"/>
            <w:iCs w:val="false"/>
            <w:color w:val="000000"/>
            <w:u w:val="none"/>
          </w:rPr>
          <w:footnoteReference w:id="4"/>
        </w:r>
      </w:ins>
    </w:p>
    <w:p>
      <w:pPr>
        <w:pStyle w:val="Normal"/>
        <w:bidi w:val="0"/>
        <w:spacing w:lineRule="auto" w:line="276"/>
        <w:jc w:val="start"/>
        <w:rPr>
          <w:b/>
          <w:bCs/>
          <w:i/>
          <w:i/>
          <w:iCs/>
          <w:color w:val="000000"/>
          <w:u w:val="none"/>
          <w:shd w:fill="auto" w:val="clear"/>
          <w:ins w:id="154" w:author="Unknown Author" w:date="2024-11-12T08:23:08Z"/>
        </w:rPr>
      </w:pPr>
      <w:ins w:id="153" w:author="Unknown Author" w:date="2024-11-12T08:23:08Z">
        <w:r>
          <w:rPr>
            <w:b/>
            <w:bCs/>
            <w:i/>
            <w:iCs/>
            <w:color w:val="000000"/>
            <w:u w:val="none"/>
            <w:shd w:fill="auto" w:val="clear"/>
          </w:rPr>
        </w:r>
      </w:ins>
    </w:p>
    <w:p>
      <w:pPr>
        <w:pStyle w:val="Normal"/>
        <w:bidi w:val="0"/>
        <w:spacing w:lineRule="auto" w:line="276" w:before="0" w:after="0"/>
        <w:ind w:hanging="0" w:start="0" w:end="0"/>
        <w:jc w:val="start"/>
        <w:rPr>
          <w:i w:val="false"/>
          <w:i w:val="false"/>
          <w:iCs w:val="false"/>
          <w:color w:val="000000"/>
          <w:u w:val="none"/>
          <w:ins w:id="156" w:author="Unknown Author" w:date="2024-11-12T08:23:08Z"/>
        </w:rPr>
      </w:pPr>
      <w:ins w:id="155" w:author="Unknown Author" w:date="2024-11-12T08:23:08Z">
        <w:r>
          <w:rPr>
            <w:i w:val="false"/>
            <w:iCs w:val="false"/>
            <w:color w:val="000000"/>
            <w:u w:val="none"/>
          </w:rPr>
        </w:r>
      </w:ins>
    </w:p>
    <w:p>
      <w:pPr>
        <w:pStyle w:val="Normal"/>
        <w:bidi w:val="0"/>
        <w:spacing w:lineRule="auto" w:line="276" w:before="0" w:after="0"/>
        <w:ind w:hanging="0" w:start="0" w:end="0"/>
        <w:jc w:val="start"/>
        <w:rPr>
          <w:b/>
          <w:bCs/>
          <w:i w:val="false"/>
          <w:i w:val="false"/>
          <w:iCs w:val="false"/>
          <w:color w:val="000000"/>
          <w:u w:val="none"/>
          <w:shd w:fill="auto" w:val="clear"/>
          <w:ins w:id="160" w:author="Unknown Author" w:date="2024-11-12T08:23:08Z"/>
        </w:rPr>
      </w:pPr>
      <w:r>
        <w:rPr>
          <w:rFonts w:eastAsia="NSimSun" w:cs="Lucida Sans"/>
          <w:b/>
          <w:bCs/>
          <w:color w:val="18A303"/>
          <w:kern w:val="2"/>
          <w:sz w:val="28"/>
          <w:szCs w:val="28"/>
          <w:lang w:val="et-EE" w:eastAsia="zh-CN" w:bidi="hi-IN"/>
        </w:rPr>
        <w:t>Veel t</w:t>
      </w:r>
      <w:ins w:id="157" w:author="Unknown Author" w:date="2024-11-12T08:23:08Z">
        <w:r>
          <w:rPr>
            <w:rFonts w:eastAsia="NSimSun" w:cs="Lucida Sans"/>
            <w:b/>
            <w:bCs/>
            <w:color w:val="18A303"/>
            <w:kern w:val="2"/>
            <w:sz w:val="28"/>
            <w:szCs w:val="28"/>
            <w:lang w:val="et-EE" w:eastAsia="zh-CN" w:bidi="hi-IN"/>
          </w:rPr>
          <w:t>eadusartik</w:t>
        </w:r>
      </w:ins>
      <w:r>
        <w:rPr>
          <w:rFonts w:eastAsia="NSimSun" w:cs="Lucida Sans"/>
          <w:b/>
          <w:bCs/>
          <w:color w:val="18A303"/>
          <w:kern w:val="2"/>
          <w:sz w:val="28"/>
          <w:szCs w:val="28"/>
          <w:lang w:val="et-EE" w:eastAsia="zh-CN" w:bidi="hi-IN"/>
        </w:rPr>
        <w:t>leid</w:t>
      </w:r>
      <w:ins w:id="158" w:author="Unknown Author" w:date="2024-11-12T08:23:08Z">
        <w:r>
          <w:rPr>
            <w:rFonts w:eastAsia="NSimSun" w:cs="Lucida Sans"/>
            <w:b/>
            <w:bCs/>
            <w:color w:val="18A303"/>
            <w:kern w:val="2"/>
            <w:sz w:val="28"/>
            <w:szCs w:val="28"/>
            <w:lang w:val="et-EE" w:eastAsia="zh-CN" w:bidi="hi-IN"/>
          </w:rPr>
          <w:t xml:space="preserve"> elektroülitundlikkuse teemal:</w:t>
        </w:r>
      </w:ins>
      <w:ins w:id="159" w:author="Unknown Author" w:date="2024-11-12T08:23:08Z">
        <w:r>
          <w:rPr>
            <w:i w:val="false"/>
            <w:iCs w:val="false"/>
            <w:color w:val="000000"/>
            <w:u w:val="none"/>
            <w:shd w:fill="auto" w:val="clear"/>
          </w:rPr>
          <w:t xml:space="preserve"> </w:t>
        </w:r>
      </w:ins>
    </w:p>
    <w:p>
      <w:pPr>
        <w:pStyle w:val="Normal"/>
        <w:bidi w:val="0"/>
        <w:spacing w:lineRule="auto" w:line="276" w:before="0" w:after="0"/>
        <w:ind w:hanging="0" w:start="0" w:end="0"/>
        <w:jc w:val="start"/>
        <w:rPr>
          <w:b/>
          <w:bCs/>
          <w:i w:val="false"/>
          <w:i w:val="false"/>
          <w:iCs w:val="false"/>
          <w:color w:val="000000"/>
          <w:u w:val="none"/>
          <w:shd w:fill="auto" w:val="clear"/>
          <w:ins w:id="162" w:author="Unknown Author" w:date="2024-11-12T08:23:08Z"/>
        </w:rPr>
      </w:pPr>
      <w:ins w:id="161" w:author="Unknown Author" w:date="2024-11-12T08:23:08Z">
        <w:r>
          <w:rPr>
            <w:b/>
            <w:bCs/>
            <w:i w:val="false"/>
            <w:iCs w:val="false"/>
            <w:color w:val="000000"/>
            <w:u w:val="none"/>
            <w:shd w:fill="auto" w:val="clear"/>
          </w:rPr>
        </w:r>
      </w:ins>
    </w:p>
    <w:p>
      <w:pPr>
        <w:pStyle w:val="Normal"/>
        <w:bidi w:val="0"/>
        <w:spacing w:lineRule="auto" w:line="276" w:before="0" w:after="0"/>
        <w:ind w:hanging="0" w:start="0" w:end="0"/>
        <w:jc w:val="start"/>
        <w:rPr>
          <w:b/>
          <w:bCs/>
          <w:i w:val="false"/>
          <w:i w:val="false"/>
          <w:iCs w:val="false"/>
          <w:color w:val="000000"/>
          <w:u w:val="none"/>
          <w:shd w:fill="auto" w:val="clear"/>
          <w:ins w:id="167" w:author="Unknown Author" w:date="2024-11-12T08:23:08Z"/>
        </w:rPr>
      </w:pPr>
      <w:r>
        <w:rPr>
          <w:b w:val="false"/>
          <w:bCs w:val="false"/>
          <w:i w:val="false"/>
          <w:iCs w:val="false"/>
          <w:color w:val="000000"/>
          <w:u w:val="none"/>
          <w:shd w:fill="auto" w:val="clear"/>
        </w:rPr>
        <w:t xml:space="preserve">Belpomme, D., Irigaray, P.  </w:t>
      </w:r>
      <w:ins w:id="163" w:author="Unknown Author" w:date="2024-11-12T08:23:08Z">
        <w:r>
          <w:rPr>
            <w:b w:val="false"/>
            <w:bCs w:val="false"/>
            <w:i/>
            <w:iCs/>
            <w:color w:val="000000"/>
            <w:u w:val="none"/>
            <w:shd w:fill="auto" w:val="clear"/>
          </w:rPr>
          <w:t>"Why electrohypersensitivity and related symptoms are caused by non-ionizing man-made electromagnetic fields: An overview and medical assessment"</w:t>
        </w:r>
      </w:ins>
      <w:ins w:id="164" w:author="Unknown Author" w:date="2024-11-12T08:23:08Z">
        <w:r>
          <w:rPr>
            <w:i w:val="false"/>
            <w:iCs w:val="false"/>
            <w:color w:val="000000"/>
            <w:u w:val="none"/>
            <w:shd w:fill="auto" w:val="clear"/>
          </w:rPr>
          <w:t xml:space="preserve"> </w:t>
        </w:r>
      </w:ins>
      <w:ins w:id="165" w:author="Unknown Author" w:date="2024-11-12T08:23:08Z">
        <w:r>
          <w:rPr>
            <w:rStyle w:val="FootnoteReference"/>
            <w:i w:val="false"/>
            <w:iCs w:val="false"/>
            <w:color w:val="000000"/>
            <w:u w:val="none"/>
            <w:shd w:fill="auto" w:val="clear"/>
          </w:rPr>
          <w:footnoteReference w:id="5"/>
        </w:r>
      </w:ins>
      <w:ins w:id="166" w:author="Unknown Author" w:date="2024-11-12T08:23:08Z">
        <w:r>
          <w:rPr>
            <w:i w:val="false"/>
            <w:iCs w:val="false"/>
            <w:color w:val="000000"/>
            <w:u w:val="none"/>
            <w:shd w:fill="auto" w:val="clear"/>
          </w:rPr>
          <w:t>:</w:t>
        </w:r>
      </w:ins>
    </w:p>
    <w:p>
      <w:pPr>
        <w:pStyle w:val="Normal"/>
        <w:bidi w:val="0"/>
        <w:spacing w:lineRule="auto" w:line="276" w:before="0" w:after="0"/>
        <w:ind w:hanging="0" w:start="0" w:end="0"/>
        <w:jc w:val="start"/>
        <w:rPr>
          <w:shd w:fill="auto" w:val="clear"/>
          <w:ins w:id="170" w:author="Unknown Author" w:date="2024-11-12T08:23:08Z"/>
        </w:rPr>
      </w:pPr>
      <w:hyperlink r:id="rId11">
        <w:ins w:id="168" w:author="Unknown Author" w:date="2024-11-12T08:23:08Z">
          <w:r>
            <w:rPr>
              <w:rStyle w:val="Hyperlink"/>
              <w:i/>
              <w:iCs/>
              <w:shd w:fill="auto" w:val="clear"/>
            </w:rPr>
            <w:t>https://www.sciencedirect.com/science/article/pii/S0013935122007010</w:t>
          </w:r>
        </w:ins>
      </w:hyperlink>
      <w:ins w:id="169" w:author="Unknown Author" w:date="2024-11-12T08:23:08Z">
        <w:r>
          <w:rPr>
            <w:i/>
            <w:iCs/>
            <w:color w:val="000000"/>
            <w:u w:val="none"/>
            <w:shd w:fill="auto" w:val="clear"/>
          </w:rPr>
          <w:t></w:t>
        </w:r>
      </w:ins>
    </w:p>
    <w:p>
      <w:pPr>
        <w:pStyle w:val="Normal"/>
        <w:bidi w:val="0"/>
        <w:spacing w:lineRule="auto" w:line="276" w:before="0" w:after="0"/>
        <w:ind w:hanging="0" w:start="0" w:end="0"/>
        <w:jc w:val="start"/>
        <w:rPr>
          <w:shd w:fill="auto" w:val="clear"/>
        </w:rPr>
      </w:pPr>
      <w:ins w:id="171" w:author="Unknown Author" w:date="2024-11-12T08:23:08Z">
        <w:r>
          <w:rPr>
            <w:b w:val="false"/>
            <w:bCs w:val="false"/>
            <w:shd w:fill="auto" w:val="clear"/>
          </w:rPr>
          <w:t>eestikeelne</w:t>
        </w:r>
      </w:ins>
      <w:r>
        <w:rPr>
          <w:b w:val="false"/>
          <w:bCs w:val="false"/>
          <w:shd w:fill="auto" w:val="clear"/>
        </w:rPr>
        <w:t xml:space="preserve"> </w:t>
      </w:r>
      <w:ins w:id="172" w:author="Unknown Author" w:date="2024-11-12T08:23:08Z">
        <w:r>
          <w:rPr>
            <w:b w:val="false"/>
            <w:bCs w:val="false"/>
            <w:shd w:fill="auto" w:val="clear"/>
          </w:rPr>
          <w:t xml:space="preserve">kokkuvõte: </w:t>
        </w:r>
      </w:ins>
      <w:ins w:id="173" w:author="Unknown Author" w:date="2024-11-12T08:23:08Z">
        <w:r>
          <w:rPr>
            <w:rStyle w:val="Hyperlink"/>
            <w:b w:val="false"/>
            <w:bCs w:val="false"/>
            <w:i/>
            <w:iCs/>
            <w:shd w:fill="auto" w:val="clear"/>
          </w:rPr>
          <w:t>https://www.kiirgusinfo.ee/eut-belpomme-irigaray/</w:t>
        </w:r>
      </w:ins>
    </w:p>
    <w:p>
      <w:pPr>
        <w:pStyle w:val="Normal"/>
        <w:spacing w:lineRule="auto" w:line="276"/>
        <w:rPr>
          <w:ins w:id="174" w:author="Unknown Author" w:date="2024-11-12T08:23:08Z"/>
        </w:rPr>
      </w:pPr>
      <w:r>
        <w:rPr>
          <w:rStyle w:val="Hyperlink"/>
          <w:rFonts w:eastAsia="NSimSun" w:cs="Lucida Sans"/>
          <w:i w:val="false"/>
          <w:iCs w:val="false"/>
          <w:color w:val="000000"/>
          <w:kern w:val="2"/>
          <w:sz w:val="24"/>
          <w:szCs w:val="24"/>
          <w:u w:val="none"/>
          <w:shd w:fill="auto" w:val="clear"/>
          <w:lang w:val="et-EE" w:eastAsia="zh-CN" w:bidi="hi-IN"/>
        </w:rPr>
        <w:t xml:space="preserve">Uuringut rahastas European Cancer and Environment Research Institute, grant </w:t>
      </w:r>
      <w:r>
        <w:rPr>
          <w:rStyle w:val="Hyperlink"/>
          <w:b w:val="false"/>
          <w:bCs w:val="false"/>
          <w:i/>
          <w:iCs/>
          <w:u w:val="none"/>
          <w:shd w:fill="auto" w:val="clear"/>
        </w:rPr>
        <w:t>nr </w:t>
      </w:r>
      <w:r>
        <w:fldChar w:fldCharType="begin"/>
      </w:r>
      <w:r>
        <w:rPr>
          <w:rStyle w:val="Hyperlink"/>
          <w:i/>
          <w:b w:val="false"/>
          <w:shd w:fill="auto" w:val="clear"/>
          <w:iCs/>
          <w:bCs w:val="false"/>
          <w:bdr w:val="single" w:sz="4" w:space="1" w:color="000000"/>
        </w:rPr>
        <w:instrText xml:space="preserve"> HYPERLINK "https://www.sciencedirect.com/science/article/pii/S0013935122007010" \l "gs1"</w:instrText>
      </w:r>
      <w:r>
        <w:rPr>
          <w:rStyle w:val="Hyperlink"/>
          <w:i/>
          <w:b w:val="false"/>
          <w:shd w:fill="auto" w:val="clear"/>
          <w:iCs/>
          <w:bCs w:val="false"/>
          <w:bdr w:val="single" w:sz="4" w:space="1" w:color="000000"/>
        </w:rPr>
        <w:fldChar w:fldCharType="separate"/>
      </w:r>
      <w:r>
        <w:rPr>
          <w:rStyle w:val="Hyperlink"/>
          <w:b w:val="false"/>
          <w:bCs w:val="false"/>
          <w:i/>
          <w:iCs/>
          <w:bdr w:val="single" w:sz="4" w:space="1" w:color="000000"/>
          <w:shd w:fill="auto" w:val="clear"/>
        </w:rPr>
        <w:t>0001092020</w:t>
      </w:r>
      <w:r>
        <w:rPr>
          <w:rStyle w:val="Hyperlink"/>
          <w:i/>
          <w:b w:val="false"/>
          <w:shd w:fill="auto" w:val="clear"/>
          <w:iCs/>
          <w:bCs w:val="false"/>
          <w:bdr w:val="single" w:sz="4" w:space="1" w:color="000000"/>
        </w:rPr>
        <w:fldChar w:fldCharType="end"/>
      </w:r>
      <w:r>
        <w:rPr>
          <w:rStyle w:val="Hyperlink"/>
          <w:b w:val="false"/>
          <w:bCs w:val="false"/>
          <w:i/>
          <w:iCs/>
          <w:shd w:fill="auto" w:val="clear"/>
        </w:rPr>
        <w:t xml:space="preserve">. </w:t>
      </w:r>
    </w:p>
    <w:p>
      <w:pPr>
        <w:pStyle w:val="Normal"/>
        <w:spacing w:lineRule="auto" w:line="276"/>
        <w:rPr>
          <w:ins w:id="176" w:author="Tiina Vares" w:date="2024-11-13T13:28:33Z"/>
        </w:rPr>
      </w:pPr>
      <w:ins w:id="175" w:author="Tiina Vares" w:date="2024-11-13T13:28:33Z">
        <w:r>
          <w:rPr/>
        </w:r>
      </w:ins>
    </w:p>
    <w:p>
      <w:pPr>
        <w:pStyle w:val="Normal"/>
        <w:bidi w:val="0"/>
        <w:spacing w:lineRule="auto" w:line="276" w:before="0" w:after="0"/>
        <w:ind w:hanging="0" w:start="0" w:end="0"/>
        <w:jc w:val="start"/>
        <w:rPr>
          <w:i w:val="false"/>
          <w:i w:val="false"/>
          <w:iCs w:val="false"/>
          <w:color w:val="000000"/>
          <w:u w:val="none"/>
          <w:shd w:fill="auto" w:val="clear"/>
          <w:ins w:id="181" w:author="Unknown Author" w:date="2024-11-12T08:23:08Z"/>
        </w:rPr>
      </w:pPr>
      <w:ins w:id="177" w:author="Unknown Author" w:date="2024-11-12T08:23:08Z">
        <w:r>
          <w:rPr>
            <w:b w:val="false"/>
            <w:bCs w:val="false"/>
            <w:i w:val="false"/>
            <w:iCs w:val="false"/>
            <w:color w:val="000000"/>
            <w:u w:val="none"/>
            <w:shd w:fill="auto" w:val="clear"/>
          </w:rPr>
          <w:t xml:space="preserve">Michael Bevington </w:t>
        </w:r>
      </w:ins>
      <w:ins w:id="178" w:author="Unknown Author" w:date="2024-11-12T08:23:08Z">
        <w:r>
          <w:rPr>
            <w:b w:val="false"/>
            <w:bCs w:val="false"/>
            <w:i/>
            <w:iCs/>
            <w:color w:val="000000"/>
            <w:u w:val="none"/>
            <w:shd w:fill="auto" w:val="clear"/>
          </w:rPr>
          <w:t>„Proof of EHS beyond all reasonable doubt’. Comment on: Leszczynski D. Review of the scientific evidence on the individual sensitivity to electromagnetic fields (EHS)”</w:t>
        </w:r>
      </w:ins>
      <w:ins w:id="179" w:author="Unknown Author" w:date="2024-11-12T08:23:08Z">
        <w:r>
          <w:rPr>
            <w:rStyle w:val="FootnoteReference"/>
            <w:i w:val="false"/>
            <w:iCs w:val="false"/>
            <w:color w:val="000000"/>
            <w:u w:val="none"/>
            <w:shd w:fill="auto" w:val="clear"/>
          </w:rPr>
          <w:footnoteReference w:id="6"/>
        </w:r>
      </w:ins>
      <w:ins w:id="180" w:author="Unknown Author" w:date="2024-11-12T08:23:08Z">
        <w:r>
          <w:rPr>
            <w:i w:val="false"/>
            <w:iCs w:val="false"/>
            <w:color w:val="000000"/>
            <w:u w:val="none"/>
            <w:shd w:fill="auto" w:val="clear"/>
          </w:rPr>
          <w:t xml:space="preserve"> </w:t>
        </w:r>
      </w:ins>
    </w:p>
    <w:p>
      <w:pPr>
        <w:pStyle w:val="Normal"/>
        <w:bidi w:val="0"/>
        <w:spacing w:lineRule="auto" w:line="276" w:before="0" w:after="0"/>
        <w:ind w:hanging="0" w:start="0" w:end="0"/>
        <w:jc w:val="start"/>
        <w:rPr>
          <w:shd w:fill="auto" w:val="clear"/>
          <w:ins w:id="184" w:author="Unknown Author" w:date="2024-11-12T08:23:08Z"/>
        </w:rPr>
      </w:pPr>
      <w:hyperlink r:id="rId12">
        <w:ins w:id="182" w:author="Unknown Author" w:date="2024-11-12T08:23:08Z">
          <w:r>
            <w:rPr>
              <w:rStyle w:val="Hyperlink"/>
              <w:i/>
              <w:iCs/>
              <w:shd w:fill="auto" w:val="clear"/>
            </w:rPr>
            <w:t>https://doi.org/10.1515/reveh-2021-0038</w:t>
          </w:r>
        </w:ins>
      </w:hyperlink>
      <w:ins w:id="183" w:author="Unknown Author" w:date="2024-11-12T08:23:08Z">
        <w:r>
          <w:rPr>
            <w:i/>
            <w:iCs/>
            <w:color w:val="000000"/>
            <w:u w:val="none"/>
            <w:shd w:fill="auto" w:val="clear"/>
          </w:rPr>
          <w:t xml:space="preserve">  </w:t>
        </w:r>
      </w:ins>
    </w:p>
    <w:p>
      <w:pPr>
        <w:pStyle w:val="Normal"/>
        <w:bidi w:val="0"/>
        <w:spacing w:lineRule="auto" w:line="276" w:before="0" w:after="0"/>
        <w:ind w:hanging="0" w:start="0" w:end="0"/>
        <w:jc w:val="start"/>
        <w:rPr>
          <w:shd w:fill="auto" w:val="clear"/>
          <w:ins w:id="187" w:author="Unknown Author" w:date="2024-11-12T08:23:08Z"/>
        </w:rPr>
      </w:pPr>
      <w:hyperlink r:id="rId13">
        <w:ins w:id="185" w:author="Unknown Author" w:date="2024-11-12T08:23:08Z">
          <w:r>
            <w:rPr>
              <w:rStyle w:val="Hyperlink"/>
              <w:i/>
              <w:iCs/>
              <w:shd w:fill="auto" w:val="clear"/>
            </w:rPr>
            <w:t>https://www.degruyter.com/document/doi/10.1515/reveh-2021-0101/html</w:t>
          </w:r>
        </w:ins>
      </w:hyperlink>
      <w:ins w:id="186" w:author="Unknown Author" w:date="2024-11-12T08:23:08Z">
        <w:r>
          <w:rPr>
            <w:i/>
            <w:iCs/>
            <w:color w:val="000000"/>
            <w:u w:val="none"/>
            <w:shd w:fill="auto" w:val="clear"/>
          </w:rPr>
          <w:t xml:space="preserve"> </w:t>
        </w:r>
      </w:ins>
    </w:p>
    <w:p>
      <w:pPr>
        <w:pStyle w:val="Normal"/>
        <w:bidi w:val="0"/>
        <w:spacing w:lineRule="auto" w:line="276" w:before="0" w:after="0"/>
        <w:ind w:hanging="0" w:start="0" w:end="0"/>
        <w:jc w:val="start"/>
        <w:rPr>
          <w:i w:val="false"/>
          <w:i w:val="false"/>
          <w:iCs w:val="false"/>
          <w:color w:val="000000"/>
          <w:u w:val="none"/>
          <w:ins w:id="189" w:author="Unknown Author" w:date="2024-11-12T08:23:08Z"/>
        </w:rPr>
      </w:pPr>
      <w:ins w:id="188" w:author="Unknown Author" w:date="2024-11-12T08:23:08Z">
        <w:r>
          <w:rPr>
            <w:i w:val="false"/>
            <w:iCs w:val="false"/>
            <w:color w:val="000000"/>
            <w:u w:val="none"/>
          </w:rPr>
        </w:r>
      </w:ins>
    </w:p>
    <w:p>
      <w:pPr>
        <w:pStyle w:val="Normal"/>
        <w:bidi w:val="0"/>
        <w:spacing w:lineRule="auto" w:line="276" w:before="0" w:after="0"/>
        <w:ind w:hanging="0" w:start="0" w:end="0"/>
        <w:jc w:val="start"/>
        <w:rPr>
          <w:i w:val="false"/>
          <w:i w:val="false"/>
          <w:iCs w:val="false"/>
          <w:color w:val="000000"/>
          <w:u w:val="none"/>
          <w:shd w:fill="auto" w:val="clear"/>
          <w:ins w:id="195" w:author="Unknown Author" w:date="2024-11-12T08:23:08Z"/>
        </w:rPr>
      </w:pPr>
      <w:ins w:id="190" w:author="Unknown Author" w:date="2024-11-12T08:23:08Z">
        <w:r>
          <w:rPr>
            <w:b w:val="false"/>
            <w:bCs w:val="false"/>
            <w:i w:val="false"/>
            <w:iCs w:val="false"/>
            <w:color w:val="000000"/>
            <w:u w:val="none"/>
            <w:shd w:fill="auto" w:val="clear"/>
          </w:rPr>
          <w:t>Magda Havas, B.Sc., Ph.D.</w:t>
        </w:r>
      </w:ins>
      <w:ins w:id="191" w:author="Unknown Author" w:date="2024-11-12T08:23:08Z">
        <w:r>
          <w:rPr>
            <w:b/>
            <w:bCs/>
            <w:i w:val="false"/>
            <w:iCs w:val="false"/>
            <w:color w:val="000000"/>
            <w:u w:val="none"/>
            <w:shd w:fill="auto" w:val="clear"/>
          </w:rPr>
          <w:t xml:space="preserve"> </w:t>
        </w:r>
      </w:ins>
      <w:ins w:id="192" w:author="Unknown Author" w:date="2024-11-12T08:23:08Z">
        <w:r>
          <w:rPr>
            <w:b w:val="false"/>
            <w:bCs w:val="false"/>
            <w:i/>
            <w:iCs/>
            <w:color w:val="000000"/>
            <w:u w:val="none"/>
            <w:shd w:fill="auto" w:val="clear"/>
          </w:rPr>
          <w:t>„Electrohypersensitivity (EHS) is an Environmentally-Induced Disability that Requires Immediate Attention</w:t>
        </w:r>
      </w:ins>
      <w:ins w:id="193" w:author="Unknown Author" w:date="2024-11-12T08:23:08Z">
        <w:r>
          <w:rPr>
            <w:b/>
            <w:bCs/>
            <w:i/>
            <w:iCs/>
            <w:color w:val="000000"/>
            <w:u w:val="none"/>
            <w:shd w:fill="auto" w:val="clear"/>
          </w:rPr>
          <w:t>”</w:t>
        </w:r>
      </w:ins>
      <w:ins w:id="194" w:author="Unknown Author" w:date="2024-11-12T08:23:08Z">
        <w:r>
          <w:rPr>
            <w:i w:val="false"/>
            <w:iCs w:val="false"/>
            <w:color w:val="000000"/>
            <w:u w:val="none"/>
            <w:shd w:fill="auto" w:val="clear"/>
          </w:rPr>
          <w:t xml:space="preserve">, </w:t>
        </w:r>
      </w:ins>
    </w:p>
    <w:p>
      <w:pPr>
        <w:pStyle w:val="Normal"/>
        <w:bidi w:val="0"/>
        <w:spacing w:lineRule="auto" w:line="276" w:before="0" w:after="0"/>
        <w:ind w:hanging="0" w:start="0" w:end="0"/>
        <w:jc w:val="start"/>
        <w:rPr>
          <w:shd w:fill="auto" w:val="clear"/>
          <w:ins w:id="197" w:author="Unknown Author" w:date="2024-11-12T08:23:08Z"/>
        </w:rPr>
      </w:pPr>
      <w:hyperlink r:id="rId14">
        <w:ins w:id="196" w:author="Unknown Author" w:date="2024-11-12T08:23:08Z">
          <w:r>
            <w:rPr>
              <w:rStyle w:val="Hyperlink"/>
              <w:i/>
              <w:iCs/>
              <w:shd w:fill="auto" w:val="clear"/>
            </w:rPr>
            <w:t>http://www.e-discoverypublication.com/wp-content/uploads/2019/03/JSD18020-final.pdf</w:t>
          </w:r>
        </w:ins>
      </w:hyperlink>
    </w:p>
    <w:p>
      <w:pPr>
        <w:pStyle w:val="Normal"/>
        <w:bidi w:val="0"/>
        <w:spacing w:lineRule="auto" w:line="276" w:before="0" w:after="0"/>
        <w:ind w:hanging="0" w:start="0" w:end="0"/>
        <w:jc w:val="start"/>
        <w:rPr>
          <w:i w:val="false"/>
          <w:i w:val="false"/>
          <w:iCs w:val="false"/>
          <w:color w:val="000000"/>
          <w:u w:val="none"/>
          <w:ins w:id="199" w:author="Unknown Author" w:date="2024-11-12T08:23:08Z"/>
        </w:rPr>
      </w:pPr>
      <w:ins w:id="198" w:author="Unknown Author" w:date="2024-11-12T08:23:08Z">
        <w:r>
          <w:rPr>
            <w:i w:val="false"/>
            <w:iCs w:val="false"/>
            <w:color w:val="000000"/>
            <w:u w:val="none"/>
          </w:rPr>
        </w:r>
      </w:ins>
    </w:p>
    <w:p>
      <w:pPr>
        <w:pStyle w:val="Normal"/>
        <w:bidi w:val="0"/>
        <w:spacing w:lineRule="auto" w:line="276" w:before="0" w:after="0"/>
        <w:ind w:hanging="0" w:start="0" w:end="0"/>
        <w:jc w:val="start"/>
        <w:rPr>
          <w:b w:val="false"/>
          <w:bCs w:val="false"/>
          <w:ins w:id="201" w:author="Unknown Author" w:date="2024-11-12T08:23:08Z"/>
        </w:rPr>
      </w:pPr>
      <w:ins w:id="200" w:author="Unknown Author" w:date="2024-11-12T08:23:08Z">
        <w:r>
          <w:rPr>
            <w:b w:val="false"/>
            <w:bCs w:val="false"/>
            <w:i w:val="false"/>
            <w:iCs w:val="false"/>
            <w:color w:val="000000"/>
            <w:u w:val="none"/>
            <w:shd w:fill="auto" w:val="clear"/>
          </w:rPr>
          <w:t>Kokkuvõtted elektroülitundlikkuse teemal avaldatud teadustööde (kuni 2017.a) kohta:</w:t>
        </w:r>
      </w:ins>
    </w:p>
    <w:p>
      <w:pPr>
        <w:pStyle w:val="Normal"/>
        <w:bidi w:val="0"/>
        <w:spacing w:lineRule="auto" w:line="276" w:before="0" w:after="0"/>
        <w:ind w:hanging="0" w:start="0" w:end="0"/>
        <w:jc w:val="start"/>
        <w:rPr>
          <w:shd w:fill="auto" w:val="clear"/>
        </w:rPr>
      </w:pPr>
      <w:hyperlink r:id="rId15">
        <w:ins w:id="202" w:author="Unknown Author" w:date="2024-11-12T08:23:08Z">
          <w:r>
            <w:rPr>
              <w:rStyle w:val="Hyperlink"/>
              <w:i/>
              <w:iCs/>
              <w:shd w:fill="auto" w:val="clear"/>
            </w:rPr>
            <w:t>https://bioinitiative.org/wp-content/uploads/pdfs/Electrohypersensitivity-50pg-2017.docx</w:t>
          </w:r>
        </w:ins>
      </w:hyperlink>
      <w:ins w:id="203" w:author="Unknown Author" w:date="2024-11-12T08:30:10Z">
        <w:r>
          <w:rPr>
            <w:i/>
            <w:iCs/>
            <w:color w:val="000000"/>
            <w:u w:val="none"/>
            <w:shd w:fill="auto" w:val="clear"/>
          </w:rPr>
          <w:t xml:space="preserve"> </w:t>
        </w:r>
      </w:ins>
    </w:p>
    <w:p>
      <w:pPr>
        <w:pStyle w:val="Normal"/>
        <w:bidi w:val="0"/>
        <w:spacing w:lineRule="auto" w:line="276"/>
        <w:jc w:val="start"/>
        <w:rPr>
          <w:ins w:id="205" w:author="Unknown Author" w:date="2024-11-12T17:10:30Z"/>
        </w:rPr>
      </w:pPr>
      <w:ins w:id="204" w:author="Unknown Author" w:date="2024-11-12T17:10:30Z">
        <w:r>
          <w:rPr/>
        </w:r>
      </w:ins>
    </w:p>
    <w:p>
      <w:pPr>
        <w:pStyle w:val="Normal"/>
        <w:bidi w:val="0"/>
        <w:spacing w:lineRule="auto" w:line="276"/>
        <w:jc w:val="start"/>
        <w:rPr/>
      </w:pPr>
      <w:r>
        <w:rPr/>
      </w:r>
    </w:p>
    <w:p>
      <w:pPr>
        <w:pStyle w:val="Normal"/>
        <w:bidi w:val="0"/>
        <w:spacing w:lineRule="auto" w:line="276"/>
        <w:jc w:val="start"/>
        <w:rPr/>
      </w:pPr>
      <w:r>
        <w:rPr/>
      </w:r>
    </w:p>
    <w:p>
      <w:pPr>
        <w:pStyle w:val="Normal"/>
        <w:bidi w:val="0"/>
        <w:spacing w:lineRule="auto" w:line="276"/>
        <w:jc w:val="start"/>
        <w:rPr>
          <w:b/>
          <w:bCs/>
          <w:color w:val="18A303"/>
          <w:sz w:val="28"/>
          <w:szCs w:val="28"/>
        </w:rPr>
      </w:pPr>
      <w:ins w:id="206" w:author="Unknown Author" w:date="2024-11-12T17:10:34Z">
        <w:r>
          <w:rPr>
            <w:b/>
            <w:bCs/>
            <w:color w:val="18A303"/>
            <w:sz w:val="28"/>
            <w:szCs w:val="28"/>
          </w:rPr>
          <w:t>2</w:t>
        </w:r>
      </w:ins>
      <w:del w:id="207" w:author="Unknown Author" w:date="2024-11-12T17:10:34Z">
        <w:r>
          <w:rPr>
            <w:b/>
            <w:bCs/>
            <w:color w:val="18A303"/>
            <w:sz w:val="28"/>
            <w:szCs w:val="28"/>
          </w:rPr>
          <w:delText>3</w:delText>
        </w:r>
      </w:del>
      <w:r>
        <w:rPr>
          <w:b/>
          <w:bCs/>
          <w:color w:val="18A303"/>
          <w:sz w:val="28"/>
          <w:szCs w:val="28"/>
        </w:rPr>
        <w:t xml:space="preserve">. Juhtmeta internet kahjustab tervist - soovitused laste </w:t>
      </w:r>
      <w:del w:id="208" w:author="Unknown Author" w:date="2024-11-12T18:13:23Z">
        <w:r>
          <w:rPr>
            <w:b/>
            <w:bCs/>
            <w:color w:val="18A303"/>
            <w:sz w:val="28"/>
            <w:szCs w:val="28"/>
          </w:rPr>
          <w:delText>kohta</w:delText>
        </w:r>
      </w:del>
      <w:r>
        <w:rPr>
          <w:b/>
          <w:bCs/>
          <w:color w:val="18A303"/>
          <w:sz w:val="28"/>
          <w:szCs w:val="28"/>
        </w:rPr>
        <w:t>kohta</w:t>
      </w:r>
    </w:p>
    <w:p>
      <w:pPr>
        <w:pStyle w:val="Normal"/>
        <w:bidi w:val="0"/>
        <w:spacing w:lineRule="auto" w:line="276"/>
        <w:jc w:val="start"/>
        <w:rPr>
          <w:b/>
          <w:bCs/>
          <w:color w:val="43C330"/>
        </w:rPr>
      </w:pPr>
      <w:r>
        <w:rPr/>
      </w:r>
    </w:p>
    <w:p>
      <w:pPr>
        <w:pStyle w:val="Normal"/>
        <w:numPr>
          <w:ilvl w:val="0"/>
          <w:numId w:val="0"/>
        </w:numPr>
        <w:bidi w:val="0"/>
        <w:spacing w:lineRule="auto" w:line="276"/>
        <w:ind w:hanging="0" w:start="720"/>
        <w:jc w:val="start"/>
        <w:rPr>
          <w:b/>
          <w:bCs/>
          <w:color w:val="000000"/>
        </w:rPr>
      </w:pPr>
      <w:r>
        <w:rPr>
          <w:rFonts w:eastAsia="NSimSun" w:cs="Lucida Sans"/>
          <w:b/>
          <w:bCs/>
          <w:color w:val="18A303"/>
          <w:kern w:val="2"/>
          <w:sz w:val="28"/>
          <w:szCs w:val="28"/>
          <w:lang w:val="et-EE" w:eastAsia="zh-CN" w:bidi="hi-IN"/>
        </w:rPr>
        <w:t>2.1.</w:t>
      </w:r>
      <w:r>
        <w:rPr>
          <w:b/>
          <w:bCs/>
          <w:color w:val="000000"/>
        </w:rPr>
        <w:t xml:space="preserve"> Sissejuhatuseks</w:t>
      </w:r>
      <w:r>
        <w:rPr>
          <w:b w:val="false"/>
          <w:bCs w:val="false"/>
          <w:color w:val="000000"/>
        </w:rPr>
        <w:t xml:space="preserve"> teemasse:</w:t>
      </w:r>
      <w:r>
        <w:rPr>
          <w:b/>
          <w:bCs/>
          <w:color w:val="000000"/>
        </w:rPr>
        <w:t xml:space="preserve"> intervjuu TTÜ juhtivteadur H. Hinrikusega</w:t>
      </w:r>
    </w:p>
    <w:p>
      <w:pPr>
        <w:pStyle w:val="Normal"/>
        <w:numPr>
          <w:ilvl w:val="0"/>
          <w:numId w:val="0"/>
        </w:numPr>
        <w:bidi w:val="0"/>
        <w:spacing w:lineRule="auto" w:line="276"/>
        <w:ind w:hanging="0" w:start="720"/>
        <w:jc w:val="start"/>
        <w:rPr>
          <w:b/>
          <w:bCs/>
          <w:color w:val="000000"/>
        </w:rPr>
      </w:pPr>
      <w:r>
        <w:rPr>
          <w:rFonts w:eastAsia="NSimSun" w:cs="Lucida Sans"/>
          <w:b/>
          <w:bCs/>
          <w:color w:val="18A303"/>
          <w:kern w:val="2"/>
          <w:sz w:val="28"/>
          <w:szCs w:val="28"/>
          <w:lang w:val="et-EE" w:eastAsia="zh-CN" w:bidi="hi-IN"/>
        </w:rPr>
        <w:t>2.2.</w:t>
      </w:r>
      <w:r>
        <w:rPr>
          <w:b/>
          <w:bCs/>
          <w:color w:val="000000"/>
        </w:rPr>
        <w:t xml:space="preserve"> Euroopa Nõukogu resolutsioon </w:t>
      </w:r>
      <w:del w:id="209" w:author="Unknown Author" w:date="2024-11-12T09:09:05Z">
        <w:r>
          <w:rPr>
            <w:b/>
            <w:bCs/>
            <w:color w:val="000000"/>
          </w:rPr>
          <w:delText>«E</w:delText>
        </w:r>
      </w:del>
      <w:ins w:id="210" w:author="Unknown Author" w:date="2024-11-12T09:09:05Z">
        <w:r>
          <w:rPr>
            <w:b w:val="false"/>
            <w:bCs w:val="false"/>
            <w:color w:val="000000"/>
          </w:rPr>
          <w:t>e</w:t>
        </w:r>
      </w:ins>
      <w:r>
        <w:rPr>
          <w:b w:val="false"/>
          <w:bCs w:val="false"/>
          <w:color w:val="000000"/>
        </w:rPr>
        <w:t>lektromagnetväljade potentsiaalsest ohust ja nende mõjust keskkonnale</w:t>
      </w:r>
      <w:del w:id="211" w:author="Unknown Author" w:date="2024-11-12T09:09:09Z">
        <w:r>
          <w:rPr>
            <w:b w:val="false"/>
            <w:bCs w:val="false"/>
            <w:color w:val="000000"/>
          </w:rPr>
          <w:delText>»</w:delText>
        </w:r>
      </w:del>
      <w:r>
        <w:rPr>
          <w:b w:val="false"/>
          <w:bCs w:val="false"/>
          <w:color w:val="000000"/>
        </w:rPr>
        <w:t xml:space="preserve">, </w:t>
      </w:r>
      <w:del w:id="212" w:author="Unknown Author" w:date="2024-11-12T09:09:11Z">
        <w:r>
          <w:rPr>
            <w:b w:val="false"/>
            <w:bCs w:val="false"/>
            <w:color w:val="000000"/>
          </w:rPr>
          <w:delText xml:space="preserve">mai </w:delText>
        </w:r>
      </w:del>
      <w:r>
        <w:rPr>
          <w:b w:val="false"/>
          <w:bCs w:val="false"/>
          <w:color w:val="000000"/>
        </w:rPr>
        <w:t>2011</w:t>
      </w:r>
      <w:ins w:id="213" w:author="Unknown Author" w:date="2024-11-12T09:09:37Z">
        <w:r>
          <w:rPr>
            <w:b w:val="false"/>
            <w:bCs w:val="false"/>
            <w:color w:val="000000"/>
          </w:rPr>
          <w:t>. a</w:t>
        </w:r>
      </w:ins>
      <w:r>
        <w:rPr>
          <w:b w:val="false"/>
          <w:bCs w:val="false"/>
          <w:color w:val="000000"/>
        </w:rPr>
        <w:t xml:space="preserve"> </w:t>
      </w:r>
    </w:p>
    <w:p>
      <w:pPr>
        <w:pStyle w:val="Normal"/>
        <w:numPr>
          <w:ilvl w:val="0"/>
          <w:numId w:val="0"/>
        </w:numPr>
        <w:bidi w:val="0"/>
        <w:spacing w:lineRule="auto" w:line="276"/>
        <w:ind w:hanging="0" w:start="720"/>
        <w:jc w:val="start"/>
        <w:rPr>
          <w:b/>
          <w:bCs/>
          <w:color w:val="000000"/>
        </w:rPr>
      </w:pPr>
      <w:r>
        <w:rPr>
          <w:rFonts w:eastAsia="NSimSun" w:cs="Lucida Sans"/>
          <w:b/>
          <w:bCs/>
          <w:color w:val="18A303"/>
          <w:kern w:val="2"/>
          <w:sz w:val="28"/>
          <w:szCs w:val="28"/>
          <w:lang w:val="et-EE" w:eastAsia="zh-CN" w:bidi="hi-IN"/>
        </w:rPr>
        <w:t>2.3.</w:t>
      </w:r>
      <w:r>
        <w:rPr>
          <w:b/>
          <w:bCs/>
          <w:color w:val="000000"/>
          <w:shd w:fill="auto" w:val="clear"/>
        </w:rPr>
        <w:t xml:space="preserve"> Euroopa Parlamendi seisukoht </w:t>
      </w:r>
      <w:r>
        <w:rPr>
          <w:b w:val="false"/>
          <w:bCs w:val="false"/>
          <w:color w:val="000000"/>
          <w:shd w:fill="auto" w:val="clear"/>
        </w:rPr>
        <w:t>5G tehnoloogia kiirguse osas, 2021. a</w:t>
      </w:r>
    </w:p>
    <w:p>
      <w:pPr>
        <w:pStyle w:val="Normal"/>
        <w:numPr>
          <w:ilvl w:val="0"/>
          <w:numId w:val="0"/>
        </w:numPr>
        <w:bidi w:val="0"/>
        <w:spacing w:lineRule="auto" w:line="276"/>
        <w:ind w:hanging="0" w:start="720"/>
        <w:jc w:val="start"/>
        <w:rPr>
          <w:b/>
          <w:bCs/>
          <w:color w:val="000000"/>
        </w:rPr>
      </w:pPr>
      <w:r>
        <w:rPr>
          <w:rFonts w:eastAsia="NSimSun" w:cs="Lucida Sans"/>
          <w:b/>
          <w:bCs/>
          <w:color w:val="18A303"/>
          <w:kern w:val="2"/>
          <w:sz w:val="28"/>
          <w:szCs w:val="28"/>
          <w:lang w:val="et-EE" w:eastAsia="zh-CN" w:bidi="hi-IN"/>
        </w:rPr>
        <w:t>2.4.</w:t>
      </w:r>
      <w:r>
        <w:rPr>
          <w:b/>
          <w:bCs/>
          <w:color w:val="000000"/>
          <w:shd w:fill="auto" w:val="clear"/>
        </w:rPr>
        <w:t xml:space="preserve"> Eesti sotsiaalministeeriumi ja majandusministeeriumi tellitud uuring </w:t>
      </w:r>
      <w:r>
        <w:rPr>
          <w:b w:val="false"/>
          <w:bCs w:val="false"/>
          <w:color w:val="000000"/>
          <w:shd w:fill="auto" w:val="clear"/>
        </w:rPr>
        <w:t xml:space="preserve">„Hinnang praegustele ja 5G kasutusele võtmisega kaasnevatele võimalikele tervisemõjudele, </w:t>
      </w:r>
      <w:r>
        <w:rPr>
          <w:b/>
          <w:bCs/>
          <w:color w:val="000000"/>
          <w:shd w:fill="auto" w:val="clear"/>
        </w:rPr>
        <w:t>mis on seotud mitteioniseeriva kiirgusega</w:t>
      </w:r>
      <w:r>
        <w:rPr>
          <w:b w:val="false"/>
          <w:bCs w:val="false"/>
          <w:color w:val="000000"/>
          <w:shd w:fill="auto" w:val="clear"/>
        </w:rPr>
        <w:t>”, 2022. a</w:t>
      </w:r>
    </w:p>
    <w:p>
      <w:pPr>
        <w:pStyle w:val="Normal"/>
        <w:numPr>
          <w:ilvl w:val="0"/>
          <w:numId w:val="0"/>
        </w:numPr>
        <w:bidi w:val="0"/>
        <w:spacing w:lineRule="auto" w:line="276"/>
        <w:ind w:hanging="0" w:start="720"/>
        <w:jc w:val="start"/>
        <w:rPr>
          <w:b/>
          <w:bCs/>
          <w:color w:val="000000"/>
          <w:ins w:id="218" w:author="Unknown Author" w:date="2024-11-12T09:06:14Z"/>
        </w:rPr>
      </w:pPr>
      <w:r>
        <w:rPr>
          <w:rFonts w:eastAsia="NSimSun" w:cs="Lucida Sans"/>
          <w:b/>
          <w:bCs/>
          <w:color w:val="18A303"/>
          <w:kern w:val="2"/>
          <w:sz w:val="28"/>
          <w:szCs w:val="28"/>
          <w:lang w:val="et-EE" w:eastAsia="zh-CN" w:bidi="hi-IN"/>
        </w:rPr>
        <w:t>2.5.</w:t>
      </w:r>
      <w:r>
        <w:rPr>
          <w:b w:val="false"/>
          <w:bCs w:val="false"/>
          <w:color w:val="000000"/>
        </w:rPr>
        <w:t xml:space="preserve"> Teadlaste algatatud </w:t>
      </w:r>
      <w:r>
        <w:rPr>
          <w:b/>
          <w:bCs/>
          <w:color w:val="000000"/>
        </w:rPr>
        <w:t>Re</w:t>
      </w:r>
      <w:ins w:id="214" w:author="Unknown Author" w:date="2024-11-07T17:49:38Z">
        <w:r>
          <w:rPr>
            <w:b/>
            <w:bCs/>
            <w:color w:val="000000"/>
          </w:rPr>
          <w:t>y</w:t>
        </w:r>
      </w:ins>
      <w:del w:id="215" w:author="Unknown Author" w:date="2024-11-07T17:49:37Z">
        <w:r>
          <w:rPr>
            <w:b/>
            <w:bCs/>
            <w:color w:val="000000"/>
          </w:rPr>
          <w:delText>i</w:delText>
        </w:r>
      </w:del>
      <w:r>
        <w:rPr>
          <w:b/>
          <w:bCs/>
          <w:color w:val="000000"/>
        </w:rPr>
        <w:t>kjaviki konverentsi pöördumine</w:t>
      </w:r>
      <w:ins w:id="216" w:author="Unknown Author" w:date="2024-11-12T09:09:31Z">
        <w:r>
          <w:rPr>
            <w:b/>
            <w:bCs/>
            <w:color w:val="000000"/>
          </w:rPr>
          <w:t>,</w:t>
        </w:r>
      </w:ins>
      <w:r>
        <w:rPr>
          <w:b/>
          <w:bCs/>
          <w:color w:val="000000"/>
        </w:rPr>
        <w:t xml:space="preserve"> </w:t>
      </w:r>
      <w:r>
        <w:rPr>
          <w:b w:val="false"/>
          <w:bCs w:val="false"/>
          <w:color w:val="000000"/>
        </w:rPr>
        <w:t>2017</w:t>
      </w:r>
      <w:ins w:id="217" w:author="Unknown Author" w:date="2024-11-12T09:09:32Z">
        <w:r>
          <w:rPr>
            <w:b w:val="false"/>
            <w:bCs w:val="false"/>
            <w:color w:val="000000"/>
          </w:rPr>
          <w:t>. a</w:t>
        </w:r>
      </w:ins>
    </w:p>
    <w:p>
      <w:pPr>
        <w:pStyle w:val="Normal"/>
        <w:numPr>
          <w:ilvl w:val="0"/>
          <w:numId w:val="0"/>
        </w:numPr>
        <w:bidi w:val="0"/>
        <w:spacing w:lineRule="auto" w:line="276"/>
        <w:ind w:hanging="0" w:start="720"/>
        <w:jc w:val="start"/>
        <w:rPr>
          <w:b/>
          <w:bCs/>
          <w:color w:val="000000"/>
        </w:rPr>
      </w:pPr>
      <w:r>
        <w:rPr>
          <w:rFonts w:eastAsia="NSimSun" w:cs="Lucida Sans"/>
          <w:b/>
          <w:bCs/>
          <w:color w:val="18A303"/>
          <w:kern w:val="2"/>
          <w:sz w:val="28"/>
          <w:szCs w:val="28"/>
          <w:lang w:val="et-EE" w:eastAsia="zh-CN" w:bidi="hi-IN"/>
        </w:rPr>
        <w:t>2.6</w:t>
      </w:r>
      <w:r>
        <w:rPr>
          <w:b/>
          <w:bCs/>
          <w:color w:val="000000"/>
        </w:rPr>
        <w:t xml:space="preserve">. </w:t>
      </w:r>
      <w:ins w:id="219" w:author="Unknown Author" w:date="2024-11-12T09:06:14Z">
        <w:r>
          <w:rPr>
            <w:b/>
            <w:bCs/>
            <w:color w:val="000000"/>
          </w:rPr>
          <w:t>USA Marylandi osariigi juhend</w:t>
        </w:r>
      </w:ins>
      <w:ins w:id="220" w:author="Unknown Author" w:date="2024-11-12T09:08:47Z">
        <w:r>
          <w:rPr>
            <w:b/>
            <w:bCs/>
            <w:color w:val="000000"/>
          </w:rPr>
          <w:t xml:space="preserve"> </w:t>
        </w:r>
      </w:ins>
      <w:r>
        <w:rPr>
          <w:b/>
          <w:bCs/>
          <w:color w:val="000000"/>
        </w:rPr>
        <w:t xml:space="preserve">laste puhul </w:t>
      </w:r>
      <w:ins w:id="221" w:author="Unknown Author" w:date="2024-11-12T09:08:47Z">
        <w:r>
          <w:rPr>
            <w:b w:val="false"/>
            <w:bCs w:val="false"/>
            <w:color w:val="000000"/>
          </w:rPr>
          <w:t>elektromagnetväljade kiirguse vähendamiseks</w:t>
        </w:r>
      </w:ins>
      <w:r>
        <w:rPr>
          <w:b w:val="false"/>
          <w:bCs w:val="false"/>
          <w:color w:val="000000"/>
        </w:rPr>
        <w:t>,  2022. a</w:t>
      </w:r>
    </w:p>
    <w:p>
      <w:pPr>
        <w:pStyle w:val="Normal"/>
        <w:bidi w:val="0"/>
        <w:spacing w:lineRule="auto" w:line="276"/>
        <w:jc w:val="start"/>
        <w:rPr>
          <w:b w:val="false"/>
          <w:bCs w:val="false"/>
        </w:rPr>
      </w:pPr>
      <w:r>
        <w:rPr>
          <w:b w:val="false"/>
          <w:bCs w:val="false"/>
        </w:rPr>
      </w:r>
    </w:p>
    <w:p>
      <w:pPr>
        <w:pStyle w:val="Normal"/>
        <w:bidi w:val="0"/>
        <w:spacing w:lineRule="auto" w:line="276"/>
        <w:jc w:val="start"/>
        <w:rPr>
          <w:b w:val="false"/>
          <w:bCs w:val="false"/>
        </w:rPr>
      </w:pPr>
      <w:r>
        <w:rPr>
          <w:b w:val="false"/>
          <w:bCs w:val="false"/>
        </w:rPr>
      </w:r>
    </w:p>
    <w:p>
      <w:pPr>
        <w:pStyle w:val="Normal"/>
        <w:bidi w:val="0"/>
        <w:spacing w:lineRule="auto" w:line="276"/>
        <w:jc w:val="start"/>
        <w:rPr/>
      </w:pPr>
      <w:del w:id="222" w:author="Unknown Author" w:date="2024-11-12T17:13:54Z">
        <w:r>
          <w:rPr>
            <w:b/>
            <w:bCs/>
            <w:u w:val="none"/>
          </w:rPr>
          <w:delText>3</w:delText>
        </w:r>
      </w:del>
      <w:ins w:id="223" w:author="Unknown Author" w:date="2024-11-12T17:13:54Z">
        <w:r>
          <w:rPr>
            <w:rFonts w:eastAsia="NSimSun" w:cs="Lucida Sans"/>
            <w:b/>
            <w:bCs/>
            <w:color w:val="18A303"/>
            <w:kern w:val="2"/>
            <w:sz w:val="28"/>
            <w:szCs w:val="28"/>
            <w:lang w:val="et-EE" w:eastAsia="zh-CN" w:bidi="hi-IN"/>
          </w:rPr>
          <w:t>2</w:t>
        </w:r>
      </w:ins>
      <w:r>
        <w:rPr>
          <w:rFonts w:eastAsia="NSimSun" w:cs="Lucida Sans"/>
          <w:b/>
          <w:bCs/>
          <w:color w:val="18A303"/>
          <w:kern w:val="2"/>
          <w:sz w:val="28"/>
          <w:szCs w:val="28"/>
          <w:lang w:val="et-EE" w:eastAsia="zh-CN" w:bidi="hi-IN"/>
          <w:rPrChange w:id="0" w:author="Tiina Vares" w:date="2024-11-13T13:34:56Z">
            <w:rPr>
              <w:sz w:val="24"/>
              <w:kern w:val="2"/>
              <w:szCs w:val="24"/>
            </w:rPr>
          </w:rPrChange>
        </w:rPr>
        <w:t>.1.</w:t>
      </w:r>
      <w:r>
        <w:rPr>
          <w:b/>
          <w:bCs/>
          <w:u w:val="none"/>
        </w:rPr>
        <w:t xml:space="preserve"> </w:t>
      </w:r>
      <w:r>
        <w:rPr>
          <w:b w:val="false"/>
          <w:bCs w:val="false"/>
          <w:u w:val="none"/>
          <w:rPrChange w:id="0" w:author="Unknown Author" w:date="2024-11-12T17:14:00Z"/>
        </w:rPr>
        <w:t>Soovitame sissejuhatuseks t</w:t>
      </w:r>
      <w:r>
        <w:rPr>
          <w:b w:val="false"/>
          <w:bCs w:val="false"/>
          <w:u w:val="none"/>
        </w:rPr>
        <w:t>utvuda juba</w:t>
      </w:r>
      <w:r>
        <w:rPr>
          <w:b w:val="false"/>
          <w:bCs w:val="false"/>
        </w:rPr>
        <w:t xml:space="preserve"> 2011.</w:t>
      </w:r>
      <w:ins w:id="226" w:author="Unknown Author" w:date="2024-11-12T09:09:54Z">
        <w:r>
          <w:rPr>
            <w:b w:val="false"/>
            <w:bCs w:val="false"/>
          </w:rPr>
          <w:t xml:space="preserve"> </w:t>
        </w:r>
      </w:ins>
      <w:r>
        <w:rPr>
          <w:b w:val="false"/>
          <w:bCs w:val="false"/>
        </w:rPr>
        <w:t xml:space="preserve">a ilmunud intervjuuga </w:t>
      </w:r>
      <w:r>
        <w:rPr>
          <w:b/>
          <w:bCs/>
          <w:rPrChange w:id="0" w:author="Unknown Author" w:date="2024-11-12T17:14:06Z"/>
        </w:rPr>
        <w:t>TTÜ juhtivteadur Hiie Hinrikusega</w:t>
      </w:r>
      <w:ins w:id="228" w:author="Unknown Author" w:date="2024-11-07T17:50:00Z">
        <w:r>
          <w:rPr>
            <w:b/>
            <w:bCs/>
          </w:rPr>
          <w:t>:</w:t>
        </w:r>
      </w:ins>
      <w:r>
        <w:rPr>
          <w:b w:val="false"/>
          <w:bCs w:val="false"/>
        </w:rPr>
        <w:t xml:space="preserve"> </w:t>
      </w:r>
      <w:del w:id="229" w:author="Unknown Author" w:date="2024-11-12T08:43:22Z">
        <w:r>
          <w:rPr>
            <w:b w:val="false"/>
            <w:bCs w:val="false"/>
          </w:rPr>
          <w:br/>
        </w:r>
      </w:del>
      <w:r>
        <w:rPr>
          <w:b w:val="false"/>
          <w:bCs w:val="false"/>
        </w:rPr>
        <w:t>„</w:t>
      </w:r>
      <w:r>
        <w:rPr>
          <w:b/>
          <w:bCs/>
        </w:rPr>
        <w:t>Teadur: ka piirmäärast palju väiksem mobiilikiirgus mõjutab ajutegevust”</w:t>
      </w:r>
      <w:ins w:id="230" w:author="Unknown Author" w:date="2024-11-12T08:43:24Z">
        <w:r>
          <w:rPr>
            <w:b/>
            <w:bCs/>
          </w:rPr>
          <w:t>.</w:t>
        </w:r>
      </w:ins>
    </w:p>
    <w:p>
      <w:pPr>
        <w:pStyle w:val="Normal"/>
        <w:bidi w:val="0"/>
        <w:spacing w:lineRule="auto" w:line="276"/>
        <w:jc w:val="start"/>
        <w:rPr>
          <w:b w:val="false"/>
          <w:bCs w:val="false"/>
          <w:i/>
          <w:i/>
          <w:iCs/>
        </w:rPr>
      </w:pPr>
      <w:hyperlink r:id="rId16">
        <w:r>
          <w:rPr>
            <w:rStyle w:val="Hyperlink"/>
            <w:b w:val="false"/>
            <w:bCs w:val="false"/>
            <w:i/>
            <w:iCs/>
            <w:rPrChange w:id="0" w:author="Unknown Author" w:date="2024-11-12T17:14:16Z"/>
          </w:rPr>
          <w:t>https://tervis.postimees.ee/441490/teadur-ka-piirmaarast-palju-vaiksem-mobiilikiirgus-mojutab-ajutegevust</w:t>
        </w:r>
      </w:hyperlink>
      <w:del w:id="232" w:author="Unknown Author" w:date="2024-11-12T08:43:29Z">
        <w:r>
          <w:rPr>
            <w:rStyle w:val="Hyperlink"/>
            <w:b w:val="false"/>
            <w:bCs w:val="false"/>
            <w:i/>
            <w:iCs/>
          </w:rPr>
          <w:delText xml:space="preserve"> </w:delText>
        </w:r>
      </w:del>
    </w:p>
    <w:p>
      <w:pPr>
        <w:pStyle w:val="Normal"/>
        <w:bidi w:val="0"/>
        <w:spacing w:lineRule="auto" w:line="276"/>
        <w:jc w:val="start"/>
        <w:rPr>
          <w:b w:val="false"/>
          <w:bCs w:val="false"/>
          <w:u w:val="none"/>
        </w:rPr>
      </w:pPr>
      <w:r>
        <w:rPr>
          <w:b w:val="false"/>
          <w:bCs w:val="false"/>
          <w:u w:val="none"/>
        </w:rPr>
      </w:r>
    </w:p>
    <w:p>
      <w:pPr>
        <w:pStyle w:val="Normal"/>
        <w:bidi w:val="0"/>
        <w:spacing w:lineRule="auto" w:line="276"/>
        <w:jc w:val="start"/>
        <w:rPr/>
      </w:pPr>
      <w:r>
        <w:rPr/>
      </w:r>
    </w:p>
    <w:p>
      <w:pPr>
        <w:pStyle w:val="Normal"/>
        <w:bidi w:val="0"/>
        <w:spacing w:lineRule="auto" w:line="276"/>
        <w:jc w:val="start"/>
        <w:rPr>
          <w:b/>
          <w:bCs/>
          <w:ins w:id="248" w:author="Unknown Author" w:date="2024-11-12T08:43:43Z"/>
        </w:rPr>
      </w:pPr>
      <w:ins w:id="233" w:author="Unknown Author" w:date="2024-11-12T17:22:00Z">
        <w:r>
          <w:rPr>
            <w:rFonts w:eastAsia="NSimSun" w:cs="Lucida Sans"/>
            <w:b/>
            <w:bCs/>
            <w:color w:val="18A303"/>
            <w:kern w:val="2"/>
            <w:sz w:val="28"/>
            <w:szCs w:val="28"/>
            <w:lang w:val="et-EE" w:eastAsia="zh-CN" w:bidi="hi-IN"/>
          </w:rPr>
          <w:t>2</w:t>
        </w:r>
      </w:ins>
      <w:del w:id="234" w:author="Unknown Author" w:date="2024-11-12T17:22:00Z">
        <w:r>
          <w:rPr>
            <w:rFonts w:eastAsia="NSimSun" w:cs="Lucida Sans"/>
            <w:b/>
            <w:bCs/>
            <w:color w:val="18A303"/>
            <w:kern w:val="2"/>
            <w:sz w:val="28"/>
            <w:szCs w:val="28"/>
            <w:lang w:val="et-EE" w:eastAsia="zh-CN" w:bidi="hi-IN"/>
          </w:rPr>
          <w:delText>3</w:delText>
        </w:r>
      </w:del>
      <w:r>
        <w:rPr>
          <w:rFonts w:eastAsia="NSimSun" w:cs="Lucida Sans"/>
          <w:b/>
          <w:bCs/>
          <w:color w:val="18A303"/>
          <w:kern w:val="2"/>
          <w:sz w:val="28"/>
          <w:szCs w:val="28"/>
          <w:lang w:val="et-EE" w:eastAsia="zh-CN" w:bidi="hi-IN"/>
          <w:rPrChange w:id="0" w:author="Tiina Vares" w:date="2024-11-13T13:35:01Z">
            <w:rPr>
              <w:sz w:val="24"/>
              <w:kern w:val="2"/>
              <w:szCs w:val="24"/>
            </w:rPr>
          </w:rPrChange>
        </w:rPr>
        <w:t>.2.</w:t>
      </w:r>
      <w:r>
        <w:rPr>
          <w:rFonts w:eastAsia="NSimSun" w:cs="Lucida Sans"/>
          <w:b/>
          <w:bCs/>
          <w:color w:val="18A303"/>
          <w:kern w:val="2"/>
          <w:sz w:val="28"/>
          <w:szCs w:val="28"/>
          <w:lang w:val="et-EE" w:eastAsia="zh-CN" w:bidi="hi-IN"/>
        </w:rPr>
        <w:t xml:space="preserve"> </w:t>
      </w:r>
      <w:r>
        <w:rPr>
          <w:b/>
          <w:bCs/>
        </w:rPr>
        <w:t>Euroopa Nõukog</w:t>
      </w:r>
      <w:r>
        <w:rPr>
          <w:b w:val="false"/>
          <w:bCs w:val="false"/>
          <w:rPrChange w:id="0" w:author="Unknown Author" w:date="2024-11-12T17:16:18Z"/>
        </w:rPr>
        <w:t>u</w:t>
      </w:r>
      <w:r>
        <w:rPr>
          <w:b/>
          <w:bCs/>
          <w:rPrChange w:id="0" w:author="Unknown Author" w:date="2024-11-12T17:16:18Z"/>
        </w:rPr>
        <w:t xml:space="preserve"> </w:t>
      </w:r>
      <w:del w:id="238" w:author="Unknown Author" w:date="2024-11-12T17:16:23Z">
        <w:r>
          <w:rPr>
            <w:b/>
            <w:bCs/>
          </w:rPr>
          <w:delText xml:space="preserve">(EN) </w:delText>
        </w:r>
      </w:del>
      <w:r>
        <w:rPr>
          <w:b/>
          <w:bCs/>
          <w:rPrChange w:id="0" w:author="Unknown Author" w:date="2024-11-12T17:16:20Z"/>
        </w:rPr>
        <w:t xml:space="preserve">resolutsioon 2011. a </w:t>
      </w:r>
      <w:del w:id="240" w:author="Unknown Author" w:date="2024-11-12T08:31:30Z">
        <w:r>
          <w:rPr>
            <w:b/>
            <w:bCs/>
          </w:rPr>
          <w:delText>«</w:delText>
        </w:r>
      </w:del>
      <w:ins w:id="241" w:author="Unknown Author" w:date="2024-11-12T17:20:08Z">
        <w:r>
          <w:rPr>
            <w:b/>
            <w:bCs/>
          </w:rPr>
          <w:t>e</w:t>
        </w:r>
      </w:ins>
      <w:del w:id="242" w:author="Unknown Author" w:date="2024-11-12T17:20:08Z">
        <w:r>
          <w:rPr>
            <w:b/>
            <w:bCs/>
          </w:rPr>
          <w:delText>E</w:delText>
        </w:r>
      </w:del>
      <w:r>
        <w:rPr>
          <w:b/>
          <w:bCs/>
        </w:rPr>
        <w:t>lektromagnetväljade potentsiaalsest ohust ja nende mõjust keskkonnale</w:t>
      </w:r>
      <w:del w:id="243" w:author="Unknown Author" w:date="2024-11-12T08:31:33Z">
        <w:r>
          <w:rPr>
            <w:b/>
            <w:bCs/>
          </w:rPr>
          <w:delText>»</w:delText>
        </w:r>
      </w:del>
      <w:del w:id="244" w:author="Unknown Author" w:date="2024-11-07T17:50:38Z">
        <w:r>
          <w:rPr>
            <w:b/>
            <w:bCs/>
          </w:rPr>
          <w:delText>/</w:delText>
        </w:r>
      </w:del>
      <w:del w:id="245" w:author="Unknown Author" w:date="2024-11-12T08:31:33Z">
        <w:r>
          <w:rPr>
            <w:b/>
            <w:bCs/>
          </w:rPr>
          <w:delText xml:space="preserve"> </w:delText>
        </w:r>
      </w:del>
      <w:del w:id="246" w:author="Unknown Author" w:date="2024-11-12T17:16:54Z">
        <w:r>
          <w:rPr>
            <w:b w:val="false"/>
            <w:bCs w:val="false"/>
            <w:i/>
            <w:iCs/>
          </w:rPr>
          <w:delText>„The potential dangers of electromagnetic fields and their effect on the environment”</w:delText>
        </w:r>
      </w:del>
      <w:ins w:id="247" w:author="Unknown Author" w:date="2024-11-12T17:16:57Z">
        <w:r>
          <w:rPr>
            <w:b w:val="false"/>
            <w:bCs w:val="false"/>
            <w:i/>
            <w:iCs/>
          </w:rPr>
          <w:t>.</w:t>
        </w:r>
      </w:ins>
      <w:r>
        <w:rPr>
          <w:rStyle w:val="FootnoteReference"/>
          <w:b w:val="false"/>
          <w:bCs w:val="false"/>
        </w:rPr>
        <w:footnoteReference w:id="7"/>
      </w:r>
    </w:p>
    <w:p>
      <w:pPr>
        <w:pStyle w:val="Normal"/>
        <w:bidi w:val="0"/>
        <w:spacing w:lineRule="auto" w:line="276"/>
        <w:jc w:val="start"/>
        <w:rPr>
          <w:b w:val="false"/>
          <w:bCs w:val="false"/>
        </w:rPr>
      </w:pPr>
      <w:r>
        <w:rPr>
          <w:b w:val="false"/>
          <w:bCs w:val="false"/>
        </w:rPr>
        <w:t>Eestis ongi saanud tõeks resolutsiooni ennustus: „</w:t>
      </w:r>
      <w:r>
        <w:rPr>
          <w:b w:val="false"/>
          <w:bCs w:val="false"/>
          <w:i/>
          <w:iCs/>
        </w:rPr>
        <w:t>Given the context of growing exposure of the population, in particular that of vulnerable groups such as young people and children, there could be extremely high human and economic costs if early warnings are neglected.”</w:t>
      </w:r>
      <w:r>
        <w:rPr>
          <w:b w:val="false"/>
          <w:bCs w:val="false"/>
        </w:rPr>
        <w:t xml:space="preserve"> </w:t>
      </w:r>
    </w:p>
    <w:p>
      <w:pPr>
        <w:pStyle w:val="Normal"/>
        <w:bidi w:val="0"/>
        <w:spacing w:lineRule="auto" w:line="276"/>
        <w:jc w:val="start"/>
        <w:rPr>
          <w:b w:val="false"/>
          <w:bCs w:val="false"/>
          <w:i w:val="false"/>
          <w:i w:val="false"/>
          <w:iCs w:val="false"/>
          <w:u w:val="single"/>
        </w:rPr>
      </w:pPr>
      <w:r>
        <w:rPr>
          <w:b w:val="false"/>
          <w:bCs w:val="false"/>
          <w:i w:val="false"/>
          <w:iCs w:val="false"/>
          <w:u w:val="single"/>
        </w:rPr>
      </w:r>
    </w:p>
    <w:p>
      <w:pPr>
        <w:pStyle w:val="Normal"/>
        <w:bidi w:val="0"/>
        <w:spacing w:lineRule="auto" w:line="276"/>
        <w:jc w:val="start"/>
        <w:rPr>
          <w:ins w:id="250" w:author="Unknown Author" w:date="2024-11-12T09:15:44Z"/>
        </w:rPr>
      </w:pPr>
      <w:r>
        <w:rPr>
          <w:b/>
          <w:bCs/>
        </w:rPr>
        <w:t xml:space="preserve"> </w:t>
      </w:r>
      <w:r>
        <w:rPr>
          <w:b/>
          <w:bCs/>
        </w:rPr>
        <w:t>Resolutsiooni soovitused liikmesriikidele laste kohta:</w:t>
      </w:r>
      <w:ins w:id="249" w:author="Unknown Author" w:date="2024-11-07T17:51:09Z">
        <w:r>
          <w:rPr>
            <w:b/>
            <w:bCs/>
          </w:rPr>
          <w:t xml:space="preserve"> </w:t>
        </w:r>
      </w:ins>
    </w:p>
    <w:p>
      <w:pPr>
        <w:pStyle w:val="Normal"/>
        <w:bidi w:val="0"/>
        <w:spacing w:lineRule="auto" w:line="276"/>
        <w:ind w:hanging="0" w:start="709"/>
        <w:jc w:val="start"/>
        <w:rPr>
          <w:ins w:id="252" w:author="Unknown Author" w:date="2024-11-12T09:15:44Z"/>
        </w:rPr>
      </w:pPr>
      <w:ins w:id="251" w:author="Unknown Author" w:date="2024-11-12T09:15:44Z">
        <w:r>
          <w:rPr/>
          <w:t>8.1.1. võtta kõik mõistlikud meetmed, et vähendada kokkupuudet elektromagnetväljadega, eelkõige mobiiltelefonide raadiosagedustega, ning eelkõige laste ja noorte kokkupuudet, kes näivad olevat kõige enam ohustatud peakasvaja tekke osas;</w:t>
        </w:r>
      </w:ins>
    </w:p>
    <w:p>
      <w:pPr>
        <w:pStyle w:val="Normal"/>
        <w:bidi w:val="0"/>
        <w:spacing w:lineRule="auto" w:line="276"/>
        <w:ind w:hanging="0" w:start="709"/>
        <w:jc w:val="start"/>
        <w:rPr>
          <w:ins w:id="254" w:author="Unknown Author" w:date="2024-11-12T09:15:44Z"/>
        </w:rPr>
      </w:pPr>
      <w:ins w:id="253" w:author="Unknown Author" w:date="2024-11-12T09:15:44Z">
        <w:r>
          <w:rPr/>
          <w:t xml:space="preserve">8.1.3. korraldama teavitamis- ja teadlikkuse tõstmise kampaaniaid potentsiaalselt kahjulike pikaajaliste bioloogiliste mõjude ohtude kohta keskkonnale ja inimeste tervisele, eelkõige lastele, teismelistele ja reproduktiivses eas noortele; </w:t>
        </w:r>
      </w:ins>
    </w:p>
    <w:p>
      <w:pPr>
        <w:pStyle w:val="Normal"/>
        <w:bidi w:val="0"/>
        <w:spacing w:lineRule="auto" w:line="276"/>
        <w:ind w:hanging="0" w:start="709"/>
        <w:jc w:val="start"/>
        <w:rPr>
          <w:ins w:id="258" w:author="Unknown Author" w:date="2024-11-12T09:15:44Z"/>
        </w:rPr>
      </w:pPr>
      <w:ins w:id="255" w:author="Unknown Author" w:date="2024-11-12T09:15:44Z">
        <w:r>
          <w:rPr/>
          <w:t xml:space="preserve">8.1.4. </w:t>
        </w:r>
      </w:ins>
      <w:ins w:id="256" w:author="Unknown Author" w:date="2024-11-12T09:15:44Z">
        <w:r>
          <w:rPr>
            <w:u w:val="single"/>
          </w:rPr>
          <w:t>pöörama erilist tähelepanu „elektrotundlikele“ inimestele, kes kannatavad elektromagnetiliste väljade talumatuse sündroomi all, ja võtma nende kaitseks erimeetmeid, sealhulgas rajama traadita võrkudega katmata kiirgusvabu alasid</w:t>
        </w:r>
      </w:ins>
      <w:ins w:id="257" w:author="Unknown Author" w:date="2024-11-12T09:15:44Z">
        <w:r>
          <w:rPr/>
          <w:t>;</w:t>
        </w:r>
      </w:ins>
    </w:p>
    <w:p>
      <w:pPr>
        <w:pStyle w:val="Normal"/>
        <w:bidi w:val="0"/>
        <w:spacing w:lineRule="auto" w:line="276"/>
        <w:ind w:hanging="0" w:start="709"/>
        <w:jc w:val="start"/>
        <w:rPr>
          <w:ins w:id="260" w:author="Unknown Author" w:date="2024-11-12T09:15:44Z"/>
        </w:rPr>
      </w:pPr>
      <w:ins w:id="259" w:author="Unknown Author" w:date="2024-11-12T09:15:44Z">
        <w:r>
          <w:rPr/>
        </w:r>
      </w:ins>
    </w:p>
    <w:p>
      <w:pPr>
        <w:pStyle w:val="Normal"/>
        <w:bidi w:val="0"/>
        <w:spacing w:lineRule="auto" w:line="276"/>
        <w:ind w:hanging="0" w:start="709"/>
        <w:jc w:val="start"/>
        <w:rPr>
          <w:ins w:id="262" w:author="Unknown Author" w:date="2024-11-12T09:15:44Z"/>
        </w:rPr>
      </w:pPr>
      <w:ins w:id="261" w:author="Unknown Author" w:date="2024-11-12T09:15:44Z">
        <w:r>
          <w:rPr/>
          <w:t>8.3. seoses laste kaitsmisega:</w:t>
        </w:r>
      </w:ins>
    </w:p>
    <w:p>
      <w:pPr>
        <w:pStyle w:val="Normal"/>
        <w:bidi w:val="0"/>
        <w:spacing w:lineRule="auto" w:line="276"/>
        <w:ind w:hanging="0" w:start="709"/>
        <w:jc w:val="start"/>
        <w:rPr>
          <w:ins w:id="264" w:author="Unknown Author" w:date="2024-11-12T09:15:44Z"/>
        </w:rPr>
      </w:pPr>
      <w:ins w:id="263" w:author="Unknown Author" w:date="2024-11-12T09:15:44Z">
        <w:r>
          <w:rPr/>
          <w:t>8.3.1. töötada eri ministeeriumides (haridus-, keskkonna- ja tervishoiuministeerium) välja õpetajatele, vanematele ja lastele suunatud sihipärased teavituskampaaniad, et hoiatada neid mobiiltelefonide ja muude mikrolaineid kiirgavate seadmete varajase, läbimõtlematu ja pikaajalise kasutamise eriliste ohtude eest;</w:t>
        </w:r>
      </w:ins>
    </w:p>
    <w:p>
      <w:pPr>
        <w:pStyle w:val="Normal"/>
        <w:bidi w:val="0"/>
        <w:spacing w:lineRule="auto" w:line="276"/>
        <w:ind w:hanging="0" w:start="709"/>
        <w:jc w:val="start"/>
        <w:rPr>
          <w:ins w:id="267" w:author="Unknown Author" w:date="2024-11-12T09:15:44Z"/>
        </w:rPr>
      </w:pPr>
      <w:ins w:id="265" w:author="Unknown Author" w:date="2024-11-12T09:15:44Z">
        <w:r>
          <w:rPr/>
          <w:t xml:space="preserve">8.3.2. </w:t>
        </w:r>
      </w:ins>
      <w:ins w:id="266" w:author="Unknown Author" w:date="2024-11-12T09:15:44Z">
        <w:r>
          <w:rPr>
            <w:b/>
            <w:bCs/>
            <w:u w:val="none"/>
          </w:rPr>
          <w:t xml:space="preserve">laste puhul üldiselt ning eriti koolides ja klassiruumides eelistada traadiga internetiühendust ja rangelt reguleerida mobiiltelefonide kasutamist kooliõpilaste poolt kooliruumides; </w:t>
        </w:r>
      </w:ins>
    </w:p>
    <w:p>
      <w:pPr>
        <w:pStyle w:val="Normal"/>
        <w:bidi w:val="0"/>
        <w:spacing w:lineRule="auto" w:line="276"/>
        <w:jc w:val="start"/>
        <w:rPr>
          <w:ins w:id="269" w:author="Unknown Author" w:date="2024-11-12T09:15:44Z"/>
        </w:rPr>
      </w:pPr>
      <w:ins w:id="268" w:author="Unknown Author" w:date="2024-11-12T09:15:44Z">
        <w:r>
          <w:rPr/>
        </w:r>
      </w:ins>
    </w:p>
    <w:p>
      <w:pPr>
        <w:pStyle w:val="Normal"/>
        <w:bidi w:val="0"/>
        <w:spacing w:lineRule="auto" w:line="276"/>
        <w:jc w:val="start"/>
        <w:rPr>
          <w:b w:val="false"/>
          <w:bCs w:val="false"/>
          <w:del w:id="271" w:author="Unknown Author" w:date="2024-11-12T09:19:02Z"/>
        </w:rPr>
      </w:pPr>
      <w:del w:id="270" w:author="Unknown Author" w:date="2024-11-12T09:19:02Z">
        <w:r>
          <w:rPr>
            <w:b w:val="false"/>
            <w:bCs w:val="false"/>
          </w:rPr>
        </w:r>
      </w:del>
    </w:p>
    <w:p>
      <w:pPr>
        <w:pStyle w:val="Normal"/>
        <w:bidi w:val="0"/>
        <w:spacing w:lineRule="auto" w:line="276"/>
        <w:ind w:hanging="0" w:start="540" w:end="0"/>
        <w:jc w:val="start"/>
        <w:rPr>
          <w:b w:val="false"/>
          <w:bCs w:val="false"/>
          <w:i/>
          <w:i/>
          <w:iCs/>
          <w:del w:id="273" w:author="Unknown Author" w:date="2024-11-12T09:19:02Z"/>
        </w:rPr>
      </w:pPr>
      <w:del w:id="272" w:author="Unknown Author" w:date="2024-11-12T09:19:02Z">
        <w:r>
          <w:rPr>
            <w:b w:val="false"/>
            <w:bCs w:val="false"/>
            <w:i/>
            <w:iCs/>
          </w:rPr>
          <w:delText>8.1.1. take all reasonable measures to reduce exposure to electromagnetic fields, especially to radio frequencies from mobile phones, and particularly the exposure to children and young people who seem to be most at risk from head tumours;</w:delText>
        </w:r>
      </w:del>
    </w:p>
    <w:p>
      <w:pPr>
        <w:pStyle w:val="Normal"/>
        <w:bidi w:val="0"/>
        <w:spacing w:lineRule="auto" w:line="276"/>
        <w:ind w:hanging="0" w:start="540" w:end="0"/>
        <w:jc w:val="start"/>
        <w:rPr>
          <w:b w:val="false"/>
          <w:bCs w:val="false"/>
          <w:i/>
          <w:i/>
          <w:iCs/>
          <w:del w:id="276" w:author="Unknown Author" w:date="2024-11-12T09:19:02Z"/>
        </w:rPr>
      </w:pPr>
      <w:del w:id="274" w:author="Unknown Author" w:date="2024-11-12T09:19:02Z">
        <w:r>
          <w:rPr>
            <w:b w:val="false"/>
            <w:bCs w:val="false"/>
            <w:i/>
            <w:iCs/>
          </w:rPr>
          <w:delText xml:space="preserve">8.1.3. put in place information and awareness-raising campaigns on the risks of potentially harmful long-term biological effects on the environment and on human health, especially targeting children, teenagers and young people of reproductive age; </w:delText>
          <w:br/>
          <w:delText xml:space="preserve">8.1.4. </w:delText>
        </w:r>
      </w:del>
      <w:del w:id="275" w:author="Unknown Author" w:date="2024-11-12T09:19:02Z">
        <w:r>
          <w:rPr>
            <w:b w:val="false"/>
            <w:bCs w:val="false"/>
            <w:i/>
            <w:iCs/>
            <w:u w:val="single"/>
          </w:rPr>
          <w:delText xml:space="preserve">pay particular attention to “electrosensitive” people who suffer from a syndrome of intolerance to electromagnetic fields and introduce special measures to protect them, including the creation of wave-free areas not covered by the wireless network; </w:delText>
        </w:r>
      </w:del>
    </w:p>
    <w:p>
      <w:pPr>
        <w:pStyle w:val="Normal"/>
        <w:bidi w:val="0"/>
        <w:spacing w:lineRule="auto" w:line="276"/>
        <w:ind w:hanging="0" w:start="540" w:end="0"/>
        <w:jc w:val="start"/>
        <w:rPr>
          <w:b w:val="false"/>
          <w:bCs w:val="false"/>
          <w:del w:id="278" w:author="Unknown Author" w:date="2024-11-12T09:19:02Z"/>
        </w:rPr>
      </w:pPr>
      <w:del w:id="277" w:author="Unknown Author" w:date="2024-11-12T09:19:02Z">
        <w:r>
          <w:rPr>
            <w:b w:val="false"/>
            <w:bCs w:val="false"/>
          </w:rPr>
        </w:r>
      </w:del>
    </w:p>
    <w:p>
      <w:pPr>
        <w:pStyle w:val="Normal"/>
        <w:bidi w:val="0"/>
        <w:spacing w:lineRule="auto" w:line="276"/>
        <w:ind w:hanging="0" w:start="540" w:end="0"/>
        <w:jc w:val="start"/>
        <w:rPr>
          <w:b w:val="false"/>
          <w:bCs w:val="false"/>
          <w:i/>
          <w:i/>
          <w:iCs/>
          <w:del w:id="280" w:author="Unknown Author" w:date="2024-11-12T09:19:02Z"/>
        </w:rPr>
      </w:pPr>
      <w:del w:id="279" w:author="Unknown Author" w:date="2024-11-12T09:19:02Z">
        <w:r>
          <w:rPr>
            <w:b w:val="false"/>
            <w:bCs w:val="false"/>
            <w:i/>
            <w:iCs/>
          </w:rPr>
          <w:delText>8.3. concerning the protection of children:</w:delText>
        </w:r>
      </w:del>
    </w:p>
    <w:p>
      <w:pPr>
        <w:pStyle w:val="Normal"/>
        <w:bidi w:val="0"/>
        <w:spacing w:lineRule="auto" w:line="276"/>
        <w:ind w:hanging="0" w:start="540" w:end="0"/>
        <w:jc w:val="start"/>
        <w:rPr>
          <w:b w:val="false"/>
          <w:bCs w:val="false"/>
          <w:i/>
          <w:i/>
          <w:iCs/>
          <w:del w:id="282" w:author="Unknown Author" w:date="2024-11-12T09:19:02Z"/>
        </w:rPr>
      </w:pPr>
      <w:del w:id="281" w:author="Unknown Author" w:date="2024-11-12T09:19:02Z">
        <w:r>
          <w:rPr>
            <w:b w:val="false"/>
            <w:bCs w:val="false"/>
            <w:i/>
            <w:iCs/>
          </w:rPr>
          <w:delText>8.3.1. develop within different ministries (education, environment and health) targeted information campaigns aimed at teachers, parents and children to alert them to the specific risks of early, ill-considered and prolonged use of mobiles and other devices emitting microwaves;</w:delText>
        </w:r>
      </w:del>
    </w:p>
    <w:p>
      <w:pPr>
        <w:pStyle w:val="Normal"/>
        <w:bidi w:val="0"/>
        <w:spacing w:lineRule="auto" w:line="276"/>
        <w:ind w:hanging="0" w:start="540" w:end="0"/>
        <w:jc w:val="start"/>
        <w:rPr>
          <w:i/>
          <w:i/>
          <w:iCs/>
          <w:del w:id="286" w:author="Unknown Author" w:date="2024-11-12T09:19:02Z"/>
        </w:rPr>
      </w:pPr>
      <w:del w:id="283" w:author="Unknown Author" w:date="2024-11-12T09:19:02Z">
        <w:r>
          <w:rPr>
            <w:b w:val="false"/>
            <w:bCs w:val="false"/>
            <w:i/>
            <w:iCs/>
          </w:rPr>
          <w:delText xml:space="preserve">8.3.2. </w:delText>
        </w:r>
      </w:del>
      <w:del w:id="284" w:author="Unknown Author" w:date="2024-11-12T09:19:02Z">
        <w:r>
          <w:rPr>
            <w:b w:val="false"/>
            <w:bCs w:val="false"/>
            <w:i/>
            <w:iCs/>
            <w:u w:val="single"/>
          </w:rPr>
          <w:delText>for children in general, and particularly in schools and classrooms, give preference to wired Internet connections, and strictly regulate the use of mobile phones by schoolchildren on school premises;</w:delText>
        </w:r>
      </w:del>
      <w:del w:id="285" w:author="Unknown Author" w:date="2024-11-12T09:19:02Z">
        <w:r>
          <w:rPr>
            <w:b w:val="false"/>
            <w:bCs w:val="false"/>
            <w:i/>
            <w:iCs/>
          </w:rPr>
          <w:delText xml:space="preserve"> </w:delText>
        </w:r>
      </w:del>
    </w:p>
    <w:p>
      <w:pPr>
        <w:pStyle w:val="Normal"/>
        <w:bidi w:val="0"/>
        <w:spacing w:lineRule="auto" w:line="276"/>
        <w:jc w:val="start"/>
        <w:rPr>
          <w:b w:val="false"/>
          <w:bCs w:val="false"/>
          <w:del w:id="288" w:author="Unknown Author" w:date="2024-11-12T09:19:02Z"/>
        </w:rPr>
      </w:pPr>
      <w:del w:id="287" w:author="Unknown Author" w:date="2024-11-12T09:19:02Z">
        <w:r>
          <w:rPr>
            <w:b w:val="false"/>
            <w:bCs w:val="false"/>
          </w:rPr>
        </w:r>
      </w:del>
    </w:p>
    <w:p>
      <w:pPr>
        <w:pStyle w:val="Normal"/>
        <w:bidi w:val="0"/>
        <w:spacing w:lineRule="auto" w:line="276"/>
        <w:jc w:val="start"/>
        <w:rPr>
          <w:b w:val="false"/>
          <w:bCs w:val="false"/>
        </w:rPr>
      </w:pPr>
      <w:r>
        <w:rPr>
          <w:b w:val="false"/>
          <w:bCs w:val="false"/>
        </w:rPr>
      </w:r>
    </w:p>
    <w:p>
      <w:pPr>
        <w:pStyle w:val="Normal"/>
        <w:bidi w:val="0"/>
        <w:spacing w:lineRule="auto" w:line="276"/>
        <w:ind w:hanging="0" w:start="0" w:end="0"/>
        <w:jc w:val="start"/>
        <w:rPr/>
      </w:pPr>
      <w:r>
        <w:rPr>
          <w:rFonts w:eastAsia="NSimSun" w:cs="Lucida Sans"/>
          <w:b/>
          <w:bCs/>
          <w:color w:val="18A303"/>
          <w:kern w:val="2"/>
          <w:sz w:val="28"/>
          <w:szCs w:val="28"/>
          <w:lang w:val="et-EE" w:eastAsia="zh-CN" w:bidi="hi-IN"/>
        </w:rPr>
        <w:t>2.3.</w:t>
      </w:r>
      <w:r>
        <w:rPr>
          <w:b/>
          <w:bCs/>
          <w:shd w:fill="auto" w:val="clear"/>
        </w:rPr>
        <w:t xml:space="preserve"> Euroopa Parlamendi seisukoht 5G andmeside kiirguse teemal 2021. aastast:</w:t>
      </w:r>
    </w:p>
    <w:p>
      <w:pPr>
        <w:pStyle w:val="Normal"/>
        <w:bidi w:val="0"/>
        <w:spacing w:lineRule="auto" w:line="276"/>
        <w:jc w:val="start"/>
        <w:rPr/>
      </w:pPr>
      <w:hyperlink r:id="rId17">
        <w:r>
          <w:rPr>
            <w:rStyle w:val="Hyperlink"/>
            <w:i/>
            <w:iCs/>
            <w:shd w:fill="auto" w:val="clear"/>
          </w:rPr>
          <w:t>https://www.europarl.europa.eu/RegData/etudes/STUD/2021/690012/EPRS_STU(2021)690012_EN.pdf</w:t>
        </w:r>
      </w:hyperlink>
      <w:r>
        <w:rPr>
          <w:i/>
          <w:iCs/>
          <w:shd w:fill="auto" w:val="clear"/>
        </w:rPr>
        <w:t xml:space="preserve"> </w:t>
      </w:r>
      <w:r>
        <w:rPr>
          <w:shd w:fill="auto" w:val="clear"/>
        </w:rPr>
        <w:br/>
        <w:t xml:space="preserve">Lühikokkuvõte: </w:t>
      </w:r>
      <w:hyperlink r:id="rId18">
        <w:r>
          <w:rPr>
            <w:rStyle w:val="Hyperlink"/>
            <w:i/>
            <w:iCs/>
            <w:shd w:fill="auto" w:val="clear"/>
          </w:rPr>
          <w:t>https://www.kiirgusinfo.ee/euroopa-parlamendi-5g-tervisemojude-kokkuvote/</w:t>
        </w:r>
      </w:hyperlink>
    </w:p>
    <w:p>
      <w:pPr>
        <w:pStyle w:val="Normal"/>
        <w:bidi w:val="0"/>
        <w:spacing w:lineRule="auto" w:line="276"/>
        <w:jc w:val="start"/>
        <w:rPr>
          <w:shd w:fill="auto" w:val="clear"/>
        </w:rPr>
      </w:pPr>
      <w:r>
        <w:rPr>
          <w:shd w:fill="auto" w:val="clear"/>
        </w:rPr>
      </w:r>
    </w:p>
    <w:p>
      <w:pPr>
        <w:pStyle w:val="Normal"/>
        <w:bidi w:val="0"/>
        <w:spacing w:lineRule="auto" w:line="276"/>
        <w:jc w:val="start"/>
        <w:rPr/>
      </w:pPr>
      <w:r>
        <w:rPr>
          <w:shd w:fill="auto" w:val="clear"/>
        </w:rPr>
        <w:t>Mõned soovitused siit:</w:t>
      </w:r>
    </w:p>
    <w:p>
      <w:pPr>
        <w:pStyle w:val="BodyText"/>
        <w:bidi w:val="0"/>
        <w:spacing w:before="0" w:after="140"/>
        <w:ind w:hanging="0" w:start="0" w:end="0"/>
        <w:jc w:val="start"/>
        <w:rPr/>
      </w:pPr>
      <w:r>
        <w:rPr>
          <w:rStyle w:val="Strong"/>
          <w:b w:val="false"/>
          <w:bCs w:val="false"/>
          <w:u w:val="none"/>
        </w:rPr>
        <w:t xml:space="preserve">- </w:t>
      </w:r>
      <w:r>
        <w:rPr>
          <w:rStyle w:val="Strong"/>
          <w:b w:val="false"/>
          <w:bCs w:val="false"/>
          <w:u w:val="single"/>
        </w:rPr>
        <w:t>Avalikud kogunemiskohad võiksid olla raadiosageduslike elektromagnetväljade keelualad</w:t>
      </w:r>
      <w:r>
        <w:rPr>
          <w:rStyle w:val="Strong"/>
          <w:b w:val="false"/>
          <w:bCs w:val="false"/>
          <w:u w:val="none"/>
        </w:rPr>
        <w:t> </w:t>
      </w:r>
      <w:r>
        <w:rPr>
          <w:b w:val="false"/>
          <w:bCs w:val="false"/>
          <w:u w:val="none"/>
        </w:rPr>
        <w:t>(</w:t>
      </w:r>
      <w:r>
        <w:rPr/>
        <w:t xml:space="preserve">sarnaselt suitsetamise keelualadega), kaitstes seeläbi paljusid haavatavaid inimesi nagu </w:t>
      </w:r>
      <w:r>
        <w:rPr>
          <w:b w:val="false"/>
          <w:bCs w:val="false"/>
          <w:u w:val="single"/>
        </w:rPr>
        <w:t>eakaid, kahjustatud immuunsüsteemiga inimesed, lapsed ja elektroülitundlikud inimesed.</w:t>
      </w:r>
    </w:p>
    <w:p>
      <w:pPr>
        <w:pStyle w:val="Normal"/>
        <w:bidi w:val="0"/>
        <w:spacing w:lineRule="auto" w:line="276"/>
        <w:ind w:hanging="0" w:start="0" w:end="0"/>
        <w:jc w:val="start"/>
        <w:rPr/>
      </w:pPr>
      <w:r>
        <w:rPr/>
        <w:t>- Suur osa madalama sagedusega 5G tehnoloogia märkimisväärsest jõudlusest on võimalik saavutada, kasutades</w:t>
      </w:r>
      <w:r>
        <w:rPr>
          <w:b w:val="false"/>
          <w:bCs w:val="false"/>
          <w:u w:val="none"/>
        </w:rPr>
        <w:t> </w:t>
      </w:r>
      <w:r>
        <w:rPr>
          <w:rStyle w:val="Strong"/>
          <w:b w:val="false"/>
          <w:bCs w:val="false"/>
          <w:u w:val="single"/>
        </w:rPr>
        <w:t xml:space="preserve">kiudoptilisi lahendusi </w:t>
      </w:r>
      <w:r>
        <w:rPr>
          <w:rStyle w:val="Strong"/>
          <w:b w:val="false"/>
          <w:bCs w:val="false"/>
          <w:i w:val="false"/>
          <w:iCs w:val="false"/>
          <w:u w:val="single"/>
        </w:rPr>
        <w:t>[s</w:t>
      </w:r>
      <w:r>
        <w:rPr>
          <w:rStyle w:val="Strong"/>
          <w:b w:val="false"/>
          <w:bCs w:val="false"/>
          <w:i w:val="false"/>
          <w:iCs w:val="false"/>
          <w:u w:val="single"/>
          <w:shd w:fill="auto" w:val="clear"/>
        </w:rPr>
        <w:t xml:space="preserve">.o </w:t>
      </w:r>
      <w:r>
        <w:rPr>
          <w:rStyle w:val="Strong"/>
          <w:rFonts w:eastAsia="NSimSun" w:cs="Lucida Sans"/>
          <w:b w:val="false"/>
          <w:bCs w:val="false"/>
          <w:i w:val="false"/>
          <w:iCs w:val="false"/>
          <w:color w:val="000000"/>
          <w:u w:val="single"/>
          <w:shd w:fill="auto" w:val="clear"/>
          <w:lang w:val="et-EE" w:eastAsia="zh-CN" w:bidi="hi-IN"/>
        </w:rPr>
        <w:t>juhtmega internet</w:t>
      </w:r>
      <w:r>
        <w:rPr>
          <w:rStyle w:val="Strong"/>
          <w:b w:val="false"/>
          <w:bCs w:val="false"/>
          <w:i w:val="false"/>
          <w:iCs w:val="false"/>
          <w:u w:val="single"/>
          <w:shd w:fill="auto" w:val="clear"/>
        </w:rPr>
        <w:t>ti]</w:t>
      </w:r>
      <w:r>
        <w:rPr>
          <w:rStyle w:val="Strong"/>
          <w:b w:val="false"/>
          <w:bCs w:val="false"/>
          <w:u w:val="none"/>
          <w:shd w:fill="auto" w:val="clear"/>
        </w:rPr>
        <w:t>.</w:t>
      </w:r>
      <w:r>
        <w:rPr>
          <w:rFonts w:eastAsia="NSimSun" w:cs="Lucida Sans"/>
          <w:b w:val="false"/>
          <w:bCs w:val="false"/>
          <w:color w:val="000000"/>
          <w:u w:val="none"/>
          <w:shd w:fill="auto" w:val="clear"/>
          <w:lang w:val="et-EE" w:eastAsia="zh-CN" w:bidi="hi-IN"/>
        </w:rPr>
        <w:t xml:space="preserve"> </w:t>
      </w:r>
      <w:r>
        <w:rPr/>
        <w:t xml:space="preserve">See minimeeriks kokkupuudet kiirgusega, kus iganes on vaja püsiühendusi, </w:t>
      </w:r>
      <w:r>
        <w:rPr>
          <w:b w:val="false"/>
          <w:bCs w:val="false"/>
          <w:u w:val="none"/>
        </w:rPr>
        <w:t>nagu näiteks koolid, raamatukogud, töökohad, elumajad, haiglad jne.</w:t>
      </w:r>
    </w:p>
    <w:p>
      <w:pPr>
        <w:pStyle w:val="BodyText"/>
        <w:bidi w:val="0"/>
        <w:spacing w:before="0" w:after="140"/>
        <w:ind w:hanging="0" w:start="0" w:end="0"/>
        <w:jc w:val="start"/>
        <w:rPr>
          <w:b/>
          <w:bCs/>
          <w:shd w:fill="auto" w:val="clear"/>
        </w:rPr>
      </w:pPr>
      <w:r>
        <w:rPr>
          <w:b/>
          <w:bCs/>
          <w:shd w:fill="auto" w:val="clear"/>
        </w:rPr>
      </w:r>
    </w:p>
    <w:p>
      <w:pPr>
        <w:pStyle w:val="Normal"/>
        <w:bidi w:val="0"/>
        <w:spacing w:lineRule="auto" w:line="276"/>
        <w:ind w:hanging="0" w:start="0" w:end="0"/>
        <w:jc w:val="start"/>
        <w:rPr/>
      </w:pPr>
      <w:r>
        <w:rPr/>
      </w:r>
    </w:p>
    <w:p>
      <w:pPr>
        <w:pStyle w:val="Normal"/>
        <w:bidi w:val="0"/>
        <w:spacing w:lineRule="auto" w:line="276"/>
        <w:ind w:hanging="0" w:start="0" w:end="0"/>
        <w:jc w:val="start"/>
        <w:rPr>
          <w:b/>
          <w:bCs/>
          <w:ins w:id="301" w:author="Unknown Author" w:date="2024-11-12T08:37:52Z"/>
        </w:rPr>
      </w:pPr>
      <w:del w:id="289" w:author="Unknown Author" w:date="2024-11-12T17:30:11Z">
        <w:r>
          <w:rPr>
            <w:b/>
            <w:bCs/>
            <w:u w:val="none"/>
          </w:rPr>
          <w:delText>3</w:delText>
        </w:r>
      </w:del>
      <w:ins w:id="290" w:author="Unknown Author" w:date="2024-11-12T17:30:12Z">
        <w:r>
          <w:rPr>
            <w:rFonts w:eastAsia="NSimSun" w:cs="Lucida Sans"/>
            <w:b/>
            <w:bCs/>
            <w:color w:val="18A303"/>
            <w:kern w:val="2"/>
            <w:sz w:val="28"/>
            <w:szCs w:val="28"/>
            <w:lang w:val="et-EE" w:eastAsia="zh-CN" w:bidi="hi-IN"/>
          </w:rPr>
          <w:t>2</w:t>
        </w:r>
      </w:ins>
      <w:r>
        <w:rPr>
          <w:rFonts w:eastAsia="NSimSun" w:cs="Lucida Sans"/>
          <w:b/>
          <w:bCs/>
          <w:color w:val="18A303"/>
          <w:kern w:val="2"/>
          <w:sz w:val="28"/>
          <w:szCs w:val="28"/>
          <w:lang w:val="et-EE" w:eastAsia="zh-CN" w:bidi="hi-IN"/>
          <w:rPrChange w:id="0" w:author="Tiina Vares" w:date="2024-11-13T13:35:48Z">
            <w:rPr>
              <w:sz w:val="24"/>
              <w:kern w:val="2"/>
              <w:szCs w:val="24"/>
            </w:rPr>
          </w:rPrChange>
        </w:rPr>
        <w:t>.</w:t>
      </w:r>
      <w:r>
        <w:rPr>
          <w:rFonts w:eastAsia="NSimSun" w:cs="Lucida Sans"/>
          <w:b/>
          <w:bCs/>
          <w:color w:val="18A303"/>
          <w:kern w:val="2"/>
          <w:sz w:val="28"/>
          <w:szCs w:val="28"/>
          <w:lang w:val="et-EE" w:eastAsia="zh-CN" w:bidi="hi-IN"/>
        </w:rPr>
        <w:t>4</w:t>
      </w:r>
      <w:r>
        <w:rPr>
          <w:rFonts w:eastAsia="NSimSun" w:cs="Lucida Sans"/>
          <w:b/>
          <w:bCs/>
          <w:color w:val="18A303"/>
          <w:kern w:val="2"/>
          <w:sz w:val="28"/>
          <w:szCs w:val="28"/>
          <w:lang w:val="et-EE" w:eastAsia="zh-CN" w:bidi="hi-IN"/>
          <w:rPrChange w:id="0" w:author="Tiina Vares" w:date="2024-11-13T13:35:48Z"/>
        </w:rPr>
        <w:t>.</w:t>
      </w:r>
      <w:r>
        <w:rPr>
          <w:rFonts w:eastAsia="NSimSun" w:cs="Lucida Sans"/>
          <w:b/>
          <w:bCs/>
          <w:color w:val="18A303"/>
          <w:kern w:val="2"/>
          <w:sz w:val="28"/>
          <w:szCs w:val="28"/>
          <w:lang w:val="et-EE" w:eastAsia="zh-CN" w:bidi="hi-IN"/>
          <w:rPrChange w:id="0" w:author="Unknown Author" w:date="2024-11-12T08:37:06Z"/>
        </w:rPr>
        <w:t xml:space="preserve"> </w:t>
      </w:r>
      <w:r>
        <w:rPr>
          <w:b/>
          <w:bCs/>
          <w:color w:val="000000"/>
          <w:u w:val="none"/>
          <w:rPrChange w:id="0" w:author="Unknown Author" w:date="2024-11-12T08:37:06Z"/>
        </w:rPr>
        <w:t>Eestis</w:t>
      </w:r>
      <w:r>
        <w:rPr>
          <w:b/>
          <w:bCs/>
          <w:color w:val="000000"/>
          <w:u w:val="none"/>
        </w:rPr>
        <w:t xml:space="preserve"> </w:t>
      </w:r>
      <w:ins w:id="295" w:author="Unknown Author" w:date="2024-11-12T17:30:20Z">
        <w:r>
          <w:rPr>
            <w:b/>
            <w:bCs/>
            <w:color w:val="000000"/>
            <w:u w:val="none"/>
          </w:rPr>
          <w:t xml:space="preserve">2022. aastal </w:t>
        </w:r>
      </w:ins>
      <w:r>
        <w:rPr>
          <w:b/>
          <w:bCs/>
          <w:color w:val="000000"/>
          <w:u w:val="none"/>
          <w:rPrChange w:id="0" w:author="Unknown Author" w:date="2024-11-12T08:37:06Z"/>
        </w:rPr>
        <w:t xml:space="preserve">valminud </w:t>
      </w:r>
      <w:del w:id="297" w:author="Unknown Author" w:date="2024-11-12T17:30:26Z">
        <w:r>
          <w:rPr>
            <w:b/>
            <w:bCs/>
            <w:color w:val="000000"/>
            <w:u w:val="none"/>
          </w:rPr>
          <w:delText>raport 2022</w:delText>
        </w:r>
      </w:del>
      <w:r>
        <w:rPr>
          <w:b/>
          <w:bCs/>
          <w:color w:val="000000"/>
          <w:u w:val="none"/>
        </w:rPr>
        <w:t>uuring</w:t>
      </w:r>
      <w:r>
        <w:rPr>
          <w:b/>
          <w:bCs/>
          <w:color w:val="000000"/>
          <w:u w:val="none"/>
          <w:rPrChange w:id="0" w:author="Unknown Author" w:date="2024-11-12T08:37:06Z"/>
        </w:rPr>
        <w:t xml:space="preserve">: </w:t>
      </w:r>
      <w:r>
        <w:rPr>
          <w:b/>
          <w:bCs/>
          <w:color w:val="000000"/>
          <w:u w:val="none"/>
        </w:rPr>
        <w:t>„Hinnang praegustele ja 5G kasutusele võtmisega kaasnevatele võimalikele tervisemõjudele, mis on seotud mitteioniseeriva kiirgusega”</w:t>
      </w:r>
      <w:ins w:id="299" w:author="Unknown Author" w:date="2024-11-12T17:30:54Z">
        <w:r>
          <w:rPr>
            <w:b/>
            <w:bCs/>
            <w:color w:val="000000"/>
            <w:u w:val="none"/>
          </w:rPr>
          <w:t>:</w:t>
        </w:r>
      </w:ins>
      <w:del w:id="300" w:author="Unknown Author" w:date="2024-11-12T17:30:53Z">
        <w:r>
          <w:rPr>
            <w:b/>
            <w:bCs/>
            <w:color w:val="000000"/>
            <w:u w:val="none"/>
          </w:rPr>
          <w:delText>.</w:delText>
        </w:r>
      </w:del>
    </w:p>
    <w:p>
      <w:pPr>
        <w:pStyle w:val="Normal"/>
        <w:bidi w:val="0"/>
        <w:spacing w:lineRule="auto" w:line="276"/>
        <w:ind w:hanging="0" w:start="0" w:end="0"/>
        <w:jc w:val="start"/>
        <w:rPr>
          <w:b w:val="false"/>
          <w:bCs w:val="false"/>
          <w:i/>
          <w:i/>
          <w:iCs/>
          <w:color w:val="000000"/>
          <w:u w:val="single"/>
        </w:rPr>
      </w:pPr>
      <w:del w:id="302" w:author="Unknown Author" w:date="2024-11-12T08:37:52Z">
        <w:r>
          <w:rPr>
            <w:rStyle w:val="FootnoteReference"/>
            <w:b/>
            <w:bCs/>
            <w:i/>
            <w:iCs/>
            <w:color w:val="000000"/>
            <w:u w:val="none"/>
          </w:rPr>
          <w:footnoteReference w:id="8"/>
        </w:r>
      </w:del>
      <w:ins w:id="303" w:author="Unknown Author" w:date="2024-11-12T09:22:35Z">
        <w:r>
          <w:rPr>
            <w:b w:val="false"/>
            <w:bCs w:val="false"/>
            <w:i/>
            <w:iCs/>
            <w:color w:val="000000"/>
            <w:u w:val="single"/>
          </w:rPr>
          <w:t>https://www.sm.ee/sites/default/files/documents/2022-10/Projekti%205GEMF1%20l%C3%B5pparuanne.pdf</w:t>
        </w:r>
      </w:ins>
      <w:del w:id="304" w:author="Unknown Author" w:date="2024-11-12T09:21:29Z">
        <w:r>
          <w:rPr>
            <w:b w:val="false"/>
            <w:bCs w:val="false"/>
            <w:i/>
            <w:iCs/>
            <w:color w:val="000000"/>
            <w:u w:val="single"/>
          </w:rPr>
          <w:delText xml:space="preserve">  </w:delText>
        </w:r>
      </w:del>
      <w:del w:id="305" w:author="Unknown Author" w:date="2024-11-07T17:53:31Z">
        <w:r>
          <w:rPr>
            <w:b w:val="false"/>
            <w:bCs w:val="false"/>
            <w:i/>
            <w:iCs/>
            <w:color w:val="000000"/>
            <w:u w:val="none"/>
          </w:rPr>
          <w:delText>Ilmselt tellisid MKM ja SoM uuringu, kuna kiirgustundlikud inimesd nõudsid erinevate pöördumistega 5 G keelustamist Eestis. Uuringu rahastaja oli MKM, sestap tervisest on seal üsna vähe, aga siiski...</w:delText>
        </w:r>
      </w:del>
    </w:p>
    <w:p>
      <w:pPr>
        <w:pStyle w:val="Normal"/>
        <w:bidi w:val="0"/>
        <w:spacing w:lineRule="auto" w:line="276"/>
        <w:ind w:hanging="0" w:start="0" w:end="0"/>
        <w:jc w:val="start"/>
        <w:rPr>
          <w:b w:val="false"/>
          <w:bCs w:val="false"/>
          <w:color w:val="000000"/>
          <w:u w:val="none"/>
        </w:rPr>
      </w:pPr>
      <w:r>
        <w:rPr>
          <w:b w:val="false"/>
          <w:bCs w:val="false"/>
          <w:color w:val="000000"/>
          <w:u w:val="none"/>
        </w:rPr>
      </w:r>
    </w:p>
    <w:p>
      <w:pPr>
        <w:pStyle w:val="Normal"/>
        <w:bidi w:val="0"/>
        <w:spacing w:lineRule="auto" w:line="276"/>
        <w:ind w:hanging="0" w:start="0" w:end="0"/>
        <w:jc w:val="start"/>
        <w:rPr>
          <w:b/>
          <w:bCs/>
        </w:rPr>
      </w:pPr>
      <w:r>
        <w:rPr>
          <w:b w:val="false"/>
          <w:bCs w:val="false"/>
          <w:color w:val="000000"/>
          <w:u w:val="none"/>
        </w:rPr>
        <w:t>Siin mõned lõigud peatükist</w:t>
      </w:r>
      <w:del w:id="306" w:author="Unknown Author" w:date="2024-11-12T08:37:17Z">
        <w:r>
          <w:rPr>
            <w:b w:val="false"/>
            <w:bCs w:val="false"/>
            <w:color w:val="000000"/>
            <w:u w:val="none"/>
          </w:rPr>
          <w:delText>:</w:delText>
        </w:r>
      </w:del>
      <w:r>
        <w:rPr>
          <w:b/>
          <w:bCs/>
          <w:color w:val="000000"/>
        </w:rPr>
        <w:t xml:space="preserve"> 9.6. pik</w:t>
      </w:r>
      <w:del w:id="307" w:author="Unknown Author" w:date="2024-11-12T08:37:21Z">
        <w:r>
          <w:rPr>
            <w:b/>
            <w:bCs/>
            <w:color w:val="000000"/>
          </w:rPr>
          <w:delText>a</w:delText>
        </w:r>
      </w:del>
      <w:r>
        <w:rPr>
          <w:b/>
          <w:bCs/>
          <w:color w:val="000000"/>
        </w:rPr>
        <w:t>aajalise mõju ja terviseriskide kohta</w:t>
      </w:r>
      <w:ins w:id="308" w:author="Unknown Author" w:date="2024-11-07T17:53:38Z">
        <w:r>
          <w:rPr>
            <w:b/>
            <w:bCs/>
            <w:color w:val="000000"/>
          </w:rPr>
          <w:t xml:space="preserve"> </w:t>
        </w:r>
      </w:ins>
      <w:ins w:id="309" w:author="Unknown Author" w:date="2024-11-07T17:53:38Z">
        <w:r>
          <w:rPr>
            <w:b w:val="false"/>
            <w:bCs w:val="false"/>
            <w:color w:val="000000"/>
          </w:rPr>
          <w:t>(</w:t>
        </w:r>
      </w:ins>
      <w:del w:id="310" w:author="Unknown Author" w:date="2024-11-07T17:53:39Z">
        <w:r>
          <w:rPr>
            <w:b w:val="false"/>
            <w:bCs w:val="false"/>
            <w:color w:val="000000"/>
          </w:rPr>
          <w:delText xml:space="preserve"> , </w:delText>
        </w:r>
      </w:del>
      <w:r>
        <w:rPr>
          <w:b w:val="false"/>
          <w:bCs w:val="false"/>
          <w:color w:val="000000"/>
          <w:u w:val="none"/>
        </w:rPr>
        <w:t xml:space="preserve">ent soovitame tutvuda </w:t>
      </w:r>
      <w:del w:id="311" w:author="Unknown Author" w:date="2024-11-12T17:31:18Z">
        <w:r>
          <w:rPr>
            <w:b w:val="false"/>
            <w:bCs w:val="false"/>
            <w:color w:val="000000"/>
            <w:u w:val="none"/>
          </w:rPr>
          <w:delText xml:space="preserve"> </w:delText>
        </w:r>
      </w:del>
      <w:r>
        <w:rPr>
          <w:b w:val="false"/>
          <w:bCs w:val="false"/>
          <w:color w:val="000000"/>
          <w:u w:val="none"/>
        </w:rPr>
        <w:t>kogu peatükiga (lk 122</w:t>
      </w:r>
      <w:del w:id="312" w:author="Unknown Author" w:date="2024-11-07T17:53:45Z">
        <w:r>
          <w:rPr>
            <w:b w:val="false"/>
            <w:bCs w:val="false"/>
            <w:color w:val="000000"/>
            <w:u w:val="none"/>
          </w:rPr>
          <w:delText xml:space="preserve"> </w:delText>
        </w:r>
      </w:del>
      <w:r>
        <w:rPr>
          <w:b w:val="false"/>
          <w:bCs w:val="false"/>
          <w:color w:val="000000"/>
          <w:u w:val="none"/>
        </w:rPr>
        <w:t>–</w:t>
      </w:r>
      <w:del w:id="313" w:author="Unknown Author" w:date="2024-11-07T17:53:44Z">
        <w:r>
          <w:rPr>
            <w:b w:val="false"/>
            <w:bCs w:val="false"/>
            <w:color w:val="000000"/>
            <w:u w:val="none"/>
          </w:rPr>
          <w:delText xml:space="preserve"> </w:delText>
        </w:r>
      </w:del>
      <w:r>
        <w:rPr>
          <w:b w:val="false"/>
          <w:bCs w:val="false"/>
          <w:color w:val="000000"/>
          <w:u w:val="none"/>
        </w:rPr>
        <w:t>123)</w:t>
      </w:r>
      <w:ins w:id="314" w:author="Unknown Author" w:date="2024-11-07T17:53:41Z">
        <w:r>
          <w:rPr>
            <w:b w:val="false"/>
            <w:bCs w:val="false"/>
            <w:color w:val="000000"/>
            <w:u w:val="none"/>
          </w:rPr>
          <w:t>)</w:t>
        </w:r>
      </w:ins>
      <w:r>
        <w:rPr>
          <w:b w:val="false"/>
          <w:bCs w:val="false"/>
          <w:color w:val="000000"/>
          <w:u w:val="none"/>
        </w:rPr>
        <w:t>:</w:t>
      </w:r>
    </w:p>
    <w:p>
      <w:pPr>
        <w:pStyle w:val="Normal"/>
        <w:bidi w:val="0"/>
        <w:spacing w:lineRule="auto" w:line="276"/>
        <w:ind w:hanging="0" w:start="0" w:end="0"/>
        <w:jc w:val="start"/>
        <w:rPr>
          <w:b/>
          <w:bCs/>
          <w:color w:val="000000"/>
        </w:rPr>
      </w:pPr>
      <w:r>
        <w:rPr>
          <w:b w:val="false"/>
          <w:bCs w:val="false"/>
          <w:color w:val="000000"/>
        </w:rPr>
        <w:t>„</w:t>
      </w:r>
      <w:r>
        <w:rPr>
          <w:b w:val="false"/>
          <w:bCs w:val="false"/>
          <w:color w:val="000000"/>
        </w:rPr>
        <w:t xml:space="preserve">Mitteioniseeriva kiirguse puhul tuleb arvestada mitte ainult geneetilise ebastabiilsusega seotud </w:t>
      </w:r>
      <w:r>
        <w:rPr>
          <w:b w:val="false"/>
          <w:bCs w:val="false"/>
          <w:color w:val="000000"/>
          <w:u w:val="single"/>
          <w:rPrChange w:id="0" w:author="Unknown Author" w:date="2024-11-12T17:32:29Z"/>
        </w:rPr>
        <w:t>kasvajatega</w:t>
      </w:r>
      <w:ins w:id="316" w:author="Unknown Author" w:date="2024-11-07T17:53:56Z">
        <w:r>
          <w:rPr>
            <w:b w:val="false"/>
            <w:bCs w:val="false"/>
            <w:color w:val="000000"/>
          </w:rPr>
          <w:t>,</w:t>
        </w:r>
      </w:ins>
      <w:r>
        <w:rPr>
          <w:b w:val="false"/>
          <w:bCs w:val="false"/>
          <w:color w:val="000000"/>
        </w:rPr>
        <w:t xml:space="preserve"> </w:t>
      </w:r>
      <w:r>
        <w:rPr>
          <w:b w:val="false"/>
          <w:bCs w:val="false"/>
          <w:color w:val="000000"/>
          <w:u w:val="none"/>
          <w:rPrChange w:id="0" w:author="Unknown Author" w:date="2024-11-12T17:32:41Z"/>
        </w:rPr>
        <w:t>vaid ka teiste võimalik</w:t>
      </w:r>
      <w:ins w:id="318" w:author="Unknown Author" w:date="2024-11-12T17:33:03Z">
        <w:r>
          <w:rPr>
            <w:b w:val="false"/>
            <w:bCs w:val="false"/>
            <w:color w:val="000000"/>
            <w:u w:val="none"/>
          </w:rPr>
          <w:t>e</w:t>
        </w:r>
      </w:ins>
      <w:del w:id="319" w:author="Unknown Author" w:date="2024-11-12T17:33:02Z">
        <w:r>
          <w:rPr>
            <w:b w:val="false"/>
            <w:bCs w:val="false"/>
            <w:color w:val="000000"/>
            <w:u w:val="none"/>
          </w:rPr>
          <w:delText>ke</w:delText>
        </w:r>
      </w:del>
      <w:r>
        <w:rPr>
          <w:b w:val="false"/>
          <w:bCs w:val="false"/>
          <w:color w:val="000000"/>
          <w:u w:val="none"/>
          <w:rPrChange w:id="0" w:author="Unknown Author" w:date="2024-11-12T17:32:41Z"/>
        </w:rPr>
        <w:t xml:space="preserve"> tervisemõju</w:t>
      </w:r>
      <w:del w:id="321" w:author="Unknown Author" w:date="2024-11-12T08:38:10Z">
        <w:r>
          <w:rPr>
            <w:b w:val="false"/>
            <w:bCs w:val="false"/>
            <w:color w:val="000000"/>
            <w:u w:val="none"/>
          </w:rPr>
          <w:delText>si</w:delText>
        </w:r>
      </w:del>
      <w:r>
        <w:rPr>
          <w:b w:val="false"/>
          <w:bCs w:val="false"/>
          <w:color w:val="000000"/>
          <w:u w:val="none"/>
          <w:rPrChange w:id="0" w:author="Unknown Author" w:date="2024-11-12T17:32:52Z"/>
        </w:rPr>
        <w:t xml:space="preserve">dega, </w:t>
      </w:r>
      <w:r>
        <w:rPr>
          <w:b/>
          <w:bCs/>
          <w:color w:val="000000"/>
          <w:u w:val="none"/>
          <w:rPrChange w:id="0" w:author="Unknown Author" w:date="2024-11-12T17:32:52Z"/>
        </w:rPr>
        <w:t xml:space="preserve">eelkõige </w:t>
      </w:r>
      <w:r>
        <w:rPr>
          <w:b/>
          <w:bCs/>
          <w:color w:val="000000"/>
          <w:u w:val="none"/>
        </w:rPr>
        <w:t>mõjuga närvisüsteemile</w:t>
      </w:r>
      <w:r>
        <w:rPr>
          <w:b w:val="false"/>
          <w:bCs w:val="false"/>
          <w:color w:val="000000"/>
          <w:u w:val="none"/>
          <w:rPrChange w:id="0" w:author="Unknown Author" w:date="2024-11-12T17:32:56Z"/>
        </w:rPr>
        <w:t xml:space="preserve">. </w:t>
      </w:r>
      <w:r>
        <w:rPr>
          <w:b w:val="false"/>
          <w:bCs w:val="false"/>
          <w:color w:val="000000"/>
          <w:u w:val="none"/>
          <w:rPrChange w:id="0" w:author="Unknown Author" w:date="2024-11-12T17:31:32Z"/>
        </w:rPr>
        <w:t xml:space="preserve">Raadiokiirguse tervisemõjude hindamisel on seni vähe tähelepanu suunatud </w:t>
      </w:r>
      <w:r>
        <w:rPr>
          <w:b w:val="false"/>
          <w:bCs w:val="false"/>
          <w:color w:val="000000"/>
          <w:u w:val="single"/>
          <w:rPrChange w:id="0" w:author="Unknown Author" w:date="2024-11-12T17:31:32Z"/>
        </w:rPr>
        <w:t>neuroloogilistele haigustele ja vaimsetele häiretele</w:t>
      </w:r>
      <w:r>
        <w:rPr>
          <w:b w:val="false"/>
          <w:bCs w:val="false"/>
          <w:color w:val="000000"/>
          <w:u w:val="none"/>
          <w:rPrChange w:id="0" w:author="Unknown Author" w:date="2024-11-12T17:31:32Z"/>
        </w:rPr>
        <w:t>.</w:t>
      </w:r>
      <w:r>
        <w:rPr>
          <w:b/>
          <w:bCs/>
          <w:color w:val="000000"/>
          <w:u w:val="none"/>
        </w:rPr>
        <w:t xml:space="preserve"> </w:t>
      </w:r>
      <w:r>
        <w:rPr>
          <w:b w:val="false"/>
          <w:bCs w:val="false"/>
          <w:color w:val="000000"/>
        </w:rPr>
        <w:t xml:space="preserve">Andmebaasi analüüs toob välja statistiliselt olulised muutused aju seisundit ja toimimist iseloomustavates parameetrites (p. 2.1.3; joonis 3 artikklel 1). Analüüs näitab, et muudatused EEG-s on enamikus uuringutes sarnased: </w:t>
      </w:r>
      <w:r>
        <w:rPr>
          <w:b w:val="false"/>
          <w:bCs w:val="false"/>
          <w:color w:val="000000"/>
          <w:u w:val="single"/>
        </w:rPr>
        <w:t>võimsuse tõus EEG alfa-, beeta</w:t>
      </w:r>
      <w:ins w:id="328" w:author="Unknown Author" w:date="2024-11-07T17:54:13Z">
        <w:r>
          <w:rPr>
            <w:b w:val="false"/>
            <w:bCs w:val="false"/>
            <w:color w:val="000000"/>
            <w:u w:val="single"/>
          </w:rPr>
          <w:t xml:space="preserve"> </w:t>
        </w:r>
      </w:ins>
      <w:r>
        <w:rPr>
          <w:b w:val="false"/>
          <w:bCs w:val="false"/>
          <w:color w:val="000000"/>
          <w:u w:val="single"/>
        </w:rPr>
        <w:t>ja gamma sagedusribades ning signaali keerukuse suurenemine.</w:t>
      </w:r>
      <w:r>
        <w:rPr>
          <w:b w:val="false"/>
          <w:bCs w:val="false"/>
          <w:color w:val="000000"/>
        </w:rPr>
        <w:t xml:space="preserve"> </w:t>
      </w:r>
      <w:r>
        <w:rPr>
          <w:b w:val="false"/>
          <w:bCs w:val="false"/>
          <w:color w:val="000000"/>
          <w:u w:val="none"/>
        </w:rPr>
        <w:t xml:space="preserve">Sarnased muutused EEG signaalis leiavad aset </w:t>
      </w:r>
      <w:r>
        <w:rPr>
          <w:b w:val="false"/>
          <w:bCs w:val="false"/>
          <w:color w:val="000000"/>
          <w:u w:val="single"/>
          <w:rPrChange w:id="0" w:author="Unknown Author" w:date="2024-11-12T17:33:19Z"/>
        </w:rPr>
        <w:t>depressiooni</w:t>
      </w:r>
      <w:r>
        <w:rPr>
          <w:b w:val="false"/>
          <w:bCs w:val="false"/>
          <w:color w:val="000000"/>
          <w:u w:val="none"/>
        </w:rPr>
        <w:t xml:space="preserve"> puhul.</w:t>
      </w:r>
      <w:r>
        <w:rPr>
          <w:b w:val="false"/>
          <w:bCs w:val="false"/>
          <w:color w:val="000000"/>
        </w:rPr>
        <w:t xml:space="preserve"> Mobiiltelefonide ja kesknärvisüsteemi haiguste </w:t>
      </w:r>
      <w:r>
        <w:rPr>
          <w:b w:val="false"/>
          <w:bCs w:val="false"/>
          <w:color w:val="000000"/>
          <w:u w:val="none"/>
          <w:rPrChange w:id="0" w:author="Unknown Author" w:date="2024-11-12T17:33:27Z"/>
        </w:rPr>
        <w:t xml:space="preserve">kohortuuringutes täheldati </w:t>
      </w:r>
      <w:r>
        <w:rPr>
          <w:b w:val="false"/>
          <w:bCs w:val="false"/>
          <w:color w:val="000000"/>
          <w:u w:val="single"/>
        </w:rPr>
        <w:t xml:space="preserve">migreeni sagenemist, peapööritust ning võimalikku seos dementsusega ja Parkinsoni tõvega </w:t>
      </w:r>
      <w:r>
        <w:rPr>
          <w:b w:val="false"/>
          <w:bCs w:val="false"/>
          <w:color w:val="000000"/>
        </w:rPr>
        <w:t>(Schuz et al., 2009; Auvinen et al., 2019).</w:t>
      </w:r>
      <w:ins w:id="331" w:author="Unknown Author" w:date="2024-11-12T17:34:49Z">
        <w:r>
          <w:rPr>
            <w:b w:val="false"/>
            <w:bCs w:val="false"/>
            <w:color w:val="000000"/>
          </w:rPr>
          <w:t>”</w:t>
        </w:r>
      </w:ins>
      <w:r>
        <w:rPr>
          <w:b w:val="false"/>
          <w:bCs w:val="false"/>
          <w:color w:val="000000"/>
        </w:rPr>
        <w:t xml:space="preserve"> </w:t>
      </w:r>
    </w:p>
    <w:p>
      <w:pPr>
        <w:pStyle w:val="Normal"/>
        <w:bidi w:val="0"/>
        <w:spacing w:lineRule="auto" w:line="276"/>
        <w:ind w:hanging="0" w:start="0" w:end="0"/>
        <w:jc w:val="start"/>
        <w:rPr>
          <w:b/>
          <w:bCs/>
        </w:rPr>
      </w:pPr>
      <w:del w:id="332" w:author="Unknown Author" w:date="2024-11-12T17:34:55Z">
        <w:r>
          <w:rPr>
            <w:b w:val="false"/>
            <w:bCs w:val="false"/>
            <w:color w:val="000000"/>
          </w:rPr>
          <w:delText xml:space="preserve">/---/ </w:delText>
        </w:r>
      </w:del>
      <w:ins w:id="333" w:author="Unknown Author" w:date="2024-11-12T17:34:56Z">
        <w:r>
          <w:rPr>
            <w:b w:val="false"/>
            <w:bCs w:val="false"/>
            <w:color w:val="000000"/>
          </w:rPr>
          <w:t>„</w:t>
        </w:r>
      </w:ins>
      <w:r>
        <w:rPr>
          <w:b w:val="false"/>
          <w:bCs w:val="false"/>
          <w:color w:val="000000"/>
        </w:rPr>
        <w:t>Inimeste tundlikkus raadiokiirgusele on erinev. EMV bioloogiline mõju on enamikes uuringutes tuvastatud kui statistiline erinevus gruppide teatud füsioloogiliste parameetrite vahel. Uuringute tulemused näitavad, et sama kiirgustaseme juures identsetes katsetingimustes ainult osa katsealustest on mõjutatud (Bachmann et al., 2007; Hinrikus et al., 2008).</w:t>
      </w:r>
      <w:r>
        <w:rPr>
          <w:b/>
          <w:bCs/>
          <w:color w:val="000000"/>
          <w:u w:val="none"/>
        </w:rPr>
        <w:t xml:space="preserve"> </w:t>
      </w:r>
      <w:r>
        <w:rPr>
          <w:b/>
          <w:bCs/>
          <w:color w:val="000000"/>
          <w:u w:val="none"/>
          <w:rPrChange w:id="0" w:author="Unknown Author" w:date="2024-11-12T17:33:46Z"/>
        </w:rPr>
        <w:t xml:space="preserve">Raadiokiirguse suhtes tundlike inimeste osakaal varieerub 13% kuni 31% erinevate modulatsioonisageduste puhul </w:t>
      </w:r>
      <w:r>
        <w:rPr>
          <w:b w:val="false"/>
          <w:bCs w:val="false"/>
          <w:color w:val="000000"/>
        </w:rPr>
        <w:t xml:space="preserve">(Hinrikus et al., 2008b). </w:t>
      </w:r>
      <w:r>
        <w:rPr>
          <w:b w:val="false"/>
          <w:bCs w:val="false"/>
          <w:color w:val="000000"/>
          <w:u w:val="none"/>
        </w:rPr>
        <w:t>Pole selge, kas mõned inimesed on raadiokiirguse suhtes immuunsed püsivalt või aeg-ajalt.”</w:t>
      </w:r>
    </w:p>
    <w:p>
      <w:pPr>
        <w:pStyle w:val="Normal"/>
        <w:bidi w:val="0"/>
        <w:spacing w:lineRule="auto" w:line="276"/>
        <w:ind w:hanging="0" w:start="0" w:end="0"/>
        <w:jc w:val="start"/>
        <w:rPr>
          <w:b w:val="false"/>
          <w:bCs w:val="false"/>
          <w:color w:val="000000"/>
        </w:rPr>
      </w:pPr>
      <w:r>
        <w:rPr>
          <w:b w:val="false"/>
          <w:bCs w:val="false"/>
          <w:color w:val="000000"/>
        </w:rPr>
      </w:r>
    </w:p>
    <w:p>
      <w:pPr>
        <w:pStyle w:val="Normal"/>
        <w:bidi w:val="0"/>
        <w:spacing w:lineRule="auto" w:line="276"/>
        <w:ind w:hanging="0" w:start="0" w:end="0"/>
        <w:jc w:val="start"/>
        <w:rPr>
          <w:b/>
          <w:bCs/>
          <w:color w:val="000000"/>
        </w:rPr>
      </w:pPr>
      <w:r>
        <w:rPr>
          <w:b/>
          <w:bCs/>
          <w:color w:val="000000"/>
        </w:rPr>
        <w:t>Pt 9.7. Ettepanekud raadiokiirguse võimaliku kahjuliku tervisemõju vähendamiseks:</w:t>
      </w:r>
    </w:p>
    <w:p>
      <w:pPr>
        <w:pStyle w:val="Normal"/>
        <w:bidi w:val="0"/>
        <w:spacing w:lineRule="auto" w:line="276"/>
        <w:ind w:hanging="0" w:start="0" w:end="0"/>
        <w:jc w:val="start"/>
        <w:rPr/>
      </w:pPr>
      <w:del w:id="335" w:author="Unknown Author" w:date="2024-11-12T17:34:15Z">
        <w:r>
          <w:rPr>
            <w:b w:val="false"/>
            <w:bCs w:val="false"/>
            <w:color w:val="000000"/>
          </w:rPr>
          <w:delText>„</w:delText>
        </w:r>
      </w:del>
      <w:r>
        <w:rPr>
          <w:b w:val="false"/>
          <w:bCs w:val="false"/>
          <w:color w:val="000000"/>
        </w:rPr>
        <w:t>Elanikkonna terviseriski vähendamiseks</w:t>
      </w:r>
      <w:r>
        <w:rPr>
          <w:b/>
          <w:bCs/>
          <w:color w:val="000000"/>
          <w:u w:val="none"/>
        </w:rPr>
        <w:t xml:space="preserve"> tuleb kasutada kõiki võimalikke meetmeid, et vähendada raadiokiirguse taset </w:t>
      </w:r>
      <w:r>
        <w:rPr>
          <w:b w:val="false"/>
          <w:bCs w:val="false"/>
          <w:color w:val="000000"/>
          <w:u w:val="none"/>
        </w:rPr>
        <w:t>ja samaaegselt tagada raadiokiirgust kasutatavate seadmete kasutus</w:t>
      </w:r>
      <w:r>
        <w:rPr>
          <w:b w:val="false"/>
          <w:bCs w:val="false"/>
          <w:color w:val="000000"/>
        </w:rPr>
        <w:t xml:space="preserve"> - ALARA (</w:t>
      </w:r>
      <w:r>
        <w:rPr>
          <w:b w:val="false"/>
          <w:bCs w:val="false"/>
          <w:i/>
          <w:iCs/>
          <w:color w:val="000000"/>
        </w:rPr>
        <w:t>as low as reasonably achievable</w:t>
      </w:r>
      <w:r>
        <w:rPr>
          <w:b w:val="false"/>
          <w:bCs w:val="false"/>
          <w:color w:val="000000"/>
        </w:rPr>
        <w:t>) printsiip.</w:t>
      </w:r>
      <w:del w:id="336" w:author="Unknown Author" w:date="2024-11-12T17:35:34Z">
        <w:r>
          <w:rPr>
            <w:b w:val="false"/>
            <w:bCs w:val="false"/>
            <w:color w:val="000000"/>
          </w:rPr>
          <w:delText xml:space="preserve"> </w:delText>
        </w:r>
      </w:del>
    </w:p>
    <w:p>
      <w:pPr>
        <w:pStyle w:val="Normal"/>
        <w:bidi w:val="0"/>
        <w:spacing w:lineRule="auto" w:line="276"/>
        <w:ind w:hanging="0" w:start="0" w:end="0"/>
        <w:jc w:val="start"/>
        <w:rPr>
          <w:b w:val="false"/>
          <w:bCs w:val="false"/>
          <w:color w:val="000000"/>
        </w:rPr>
      </w:pPr>
      <w:r>
        <w:rPr>
          <w:b w:val="false"/>
          <w:bCs w:val="false"/>
          <w:color w:val="000000"/>
        </w:rPr>
      </w:r>
    </w:p>
    <w:p>
      <w:pPr>
        <w:pStyle w:val="Normal"/>
        <w:bidi w:val="0"/>
        <w:spacing w:lineRule="auto" w:line="276"/>
        <w:ind w:hanging="0" w:start="0" w:end="0"/>
        <w:jc w:val="start"/>
        <w:rPr>
          <w:b/>
          <w:bCs/>
          <w:i/>
          <w:i/>
          <w:iCs/>
          <w:color w:val="000000"/>
        </w:rPr>
      </w:pPr>
      <w:r>
        <w:rPr>
          <w:b/>
          <w:bCs/>
          <w:i/>
          <w:iCs/>
          <w:color w:val="000000"/>
        </w:rPr>
        <w:t>Elanikkonna teavitamine:</w:t>
      </w:r>
    </w:p>
    <w:p>
      <w:pPr>
        <w:pStyle w:val="Normal"/>
        <w:bidi w:val="0"/>
        <w:spacing w:lineRule="auto" w:line="276"/>
        <w:ind w:hanging="0" w:start="0" w:end="0"/>
        <w:jc w:val="start"/>
        <w:rPr/>
      </w:pPr>
      <w:r>
        <w:rPr>
          <w:b w:val="false"/>
          <w:bCs w:val="false"/>
          <w:color w:val="000000"/>
        </w:rPr>
        <w:t xml:space="preserve">• </w:t>
      </w:r>
      <w:r>
        <w:rPr>
          <w:b w:val="false"/>
          <w:bCs w:val="false"/>
          <w:color w:val="000000"/>
        </w:rPr>
        <w:t>Anda elanikkonnale objektiivset teaduspõhist informatsiooni raadiokiirgusega seotud terviseriskidest ja nende tasemest./---/</w:t>
      </w:r>
      <w:r>
        <w:rPr>
          <w:b w:val="false"/>
          <w:bCs w:val="false"/>
          <w:color w:val="000000"/>
          <w:u w:val="none"/>
        </w:rPr>
        <w:t xml:space="preserve"> </w:t>
      </w:r>
      <w:r>
        <w:rPr>
          <w:b/>
          <w:bCs/>
          <w:color w:val="000000"/>
          <w:u w:val="none"/>
        </w:rPr>
        <w:t>Kiirgustase sõltub paljuski elanikkonna valikutest: mida vähem kliente, seda väiksem baasjaamade koormus ja kiirgustase.</w:t>
      </w:r>
    </w:p>
    <w:p>
      <w:pPr>
        <w:pStyle w:val="Normal"/>
        <w:bidi w:val="0"/>
        <w:spacing w:lineRule="auto" w:line="276"/>
        <w:ind w:hanging="0" w:start="0" w:end="0"/>
        <w:jc w:val="start"/>
        <w:rPr>
          <w:b w:val="false"/>
          <w:bCs w:val="false"/>
          <w:color w:val="000000"/>
          <w:ins w:id="337" w:author="Unknown Author" w:date="2024-11-12T08:45:03Z"/>
        </w:rPr>
      </w:pPr>
      <w:r>
        <w:rPr>
          <w:b w:val="false"/>
          <w:bCs w:val="false"/>
          <w:color w:val="000000"/>
        </w:rPr>
        <w:t xml:space="preserve"> • </w:t>
      </w:r>
      <w:r>
        <w:rPr>
          <w:b w:val="false"/>
          <w:bCs w:val="false"/>
          <w:color w:val="000000"/>
        </w:rPr>
        <w:t xml:space="preserve">Soovitada elanikkonnale terviseriski vähendavat käitumist järgides ettevaatlikkuse-ennetuse põhimõtet, sealhulgas: </w:t>
      </w:r>
    </w:p>
    <w:p>
      <w:pPr>
        <w:pStyle w:val="Normal"/>
        <w:bidi w:val="0"/>
        <w:spacing w:lineRule="auto" w:line="276"/>
        <w:ind w:hanging="0" w:start="0" w:end="0"/>
        <w:jc w:val="start"/>
        <w:rPr>
          <w:b w:val="false"/>
          <w:bCs w:val="false"/>
          <w:color w:val="000000"/>
          <w:u w:val="none"/>
          <w:ins w:id="340" w:author="Unknown Author" w:date="2024-11-12T08:45:07Z"/>
        </w:rPr>
      </w:pPr>
      <w:r>
        <w:rPr>
          <w:b w:val="false"/>
          <w:bCs w:val="false"/>
          <w:color w:val="000000"/>
          <w:u w:val="none"/>
          <w:rPrChange w:id="0" w:author="Unknown Author" w:date="2024-11-12T17:36:25Z"/>
        </w:rPr>
        <w:t>-</w:t>
      </w:r>
      <w:r>
        <w:rPr>
          <w:b/>
          <w:bCs/>
          <w:color w:val="000000"/>
          <w:u w:val="none"/>
          <w:rPrChange w:id="0" w:author="Unknown Author" w:date="2024-11-12T17:36:25Z"/>
        </w:rPr>
        <w:t xml:space="preserve"> Piirama individuaalsete juhtmevabade seadmete kasutamist;</w:t>
      </w:r>
    </w:p>
    <w:p>
      <w:pPr>
        <w:pStyle w:val="Normal"/>
        <w:bidi w:val="0"/>
        <w:spacing w:lineRule="auto" w:line="276"/>
        <w:ind w:hanging="0" w:start="0" w:end="0"/>
        <w:jc w:val="start"/>
        <w:rPr>
          <w:b/>
          <w:bCs/>
          <w:u w:val="none"/>
          <w:ins w:id="342" w:author="Unknown Author" w:date="2024-11-12T08:45:10Z"/>
        </w:rPr>
      </w:pPr>
      <w:r>
        <w:rPr>
          <w:b/>
          <w:bCs/>
          <w:color w:val="000000"/>
          <w:u w:val="none"/>
          <w:rPrChange w:id="0" w:author="Unknown Author" w:date="2024-11-12T17:36:25Z"/>
        </w:rPr>
        <w:t>- Eelistama kaabel- ja optilisi ühendusi;</w:t>
      </w:r>
    </w:p>
    <w:p>
      <w:pPr>
        <w:pStyle w:val="Normal"/>
        <w:bidi w:val="0"/>
        <w:spacing w:lineRule="auto" w:line="276"/>
        <w:ind w:hanging="0" w:start="0" w:end="0"/>
        <w:jc w:val="start"/>
        <w:rPr>
          <w:b/>
          <w:bCs/>
          <w:u w:val="none"/>
        </w:rPr>
      </w:pPr>
      <w:del w:id="343" w:author="Unknown Author" w:date="2024-11-12T08:45:10Z">
        <w:r>
          <w:rPr>
            <w:b/>
            <w:bCs/>
            <w:color w:val="000000"/>
            <w:u w:val="none"/>
          </w:rPr>
          <w:delText xml:space="preserve"> </w:delText>
        </w:r>
      </w:del>
      <w:r>
        <w:rPr>
          <w:b/>
          <w:bCs/>
          <w:color w:val="000000"/>
          <w:u w:val="none"/>
          <w:rPrChange w:id="0" w:author="Unknown Author" w:date="2024-11-12T17:36:25Z"/>
        </w:rPr>
        <w:t xml:space="preserve">- Mitte hoidma kiirgusseadmeid vahetus kontaktis kehaga. </w:t>
      </w:r>
    </w:p>
    <w:p>
      <w:pPr>
        <w:pStyle w:val="Normal"/>
        <w:bidi w:val="0"/>
        <w:spacing w:lineRule="auto" w:line="276"/>
        <w:ind w:hanging="0" w:start="0" w:end="0"/>
        <w:jc w:val="start"/>
        <w:rPr>
          <w:i/>
          <w:i/>
          <w:iCs/>
        </w:rPr>
      </w:pPr>
      <w:r>
        <w:rPr>
          <w:i/>
          <w:iCs/>
        </w:rPr>
      </w:r>
    </w:p>
    <w:p>
      <w:pPr>
        <w:pStyle w:val="Normal"/>
        <w:bidi w:val="0"/>
        <w:spacing w:lineRule="auto" w:line="276"/>
        <w:ind w:hanging="0" w:start="0" w:end="0"/>
        <w:jc w:val="start"/>
        <w:rPr>
          <w:b/>
          <w:bCs/>
          <w:i/>
          <w:i/>
          <w:iCs/>
          <w:color w:val="000000"/>
        </w:rPr>
      </w:pPr>
      <w:r>
        <w:rPr>
          <w:b/>
          <w:bCs/>
          <w:i/>
          <w:iCs/>
          <w:color w:val="000000"/>
        </w:rPr>
        <w:t>Riskirühmade kaitse:</w:t>
      </w:r>
    </w:p>
    <w:p>
      <w:pPr>
        <w:pStyle w:val="Normal"/>
        <w:bidi w:val="0"/>
        <w:spacing w:lineRule="auto" w:line="276"/>
        <w:ind w:hanging="0" w:start="0" w:end="0"/>
        <w:jc w:val="start"/>
        <w:rPr>
          <w:b/>
          <w:bCs/>
          <w:u w:val="single"/>
        </w:rPr>
      </w:pPr>
      <w:ins w:id="345" w:author="Unknown Author" w:date="2024-11-12T18:15:01Z">
        <w:r>
          <w:rPr>
            <w:b w:val="false"/>
            <w:bCs w:val="false"/>
            <w:color w:val="000000"/>
            <w:u w:val="none"/>
          </w:rPr>
          <w:t>„</w:t>
        </w:r>
      </w:ins>
      <w:r>
        <w:rPr>
          <w:b w:val="false"/>
          <w:bCs w:val="false"/>
          <w:color w:val="000000"/>
          <w:u w:val="none"/>
          <w:rPrChange w:id="0" w:author="Unknown Author" w:date="2024-11-12T17:37:57Z"/>
        </w:rPr>
        <w:t xml:space="preserve">Määratleda elektromagnetväljade </w:t>
      </w:r>
      <w:r>
        <w:rPr>
          <w:b/>
          <w:bCs/>
          <w:color w:val="000000"/>
          <w:u w:val="none"/>
          <w:rPrChange w:id="0" w:author="Unknown Author" w:date="2024-11-12T17:37:57Z"/>
        </w:rPr>
        <w:t>riskirühmadeks alaealised, rasedad naised ning meditsiinilise implantaadiga isikud</w:t>
      </w:r>
      <w:r>
        <w:rPr>
          <w:b w:val="false"/>
          <w:bCs w:val="false"/>
          <w:color w:val="000000"/>
          <w:u w:val="none"/>
          <w:rPrChange w:id="0" w:author="Unknown Author" w:date="2024-11-12T17:37:57Z"/>
        </w:rPr>
        <w:t xml:space="preserve">. </w:t>
      </w:r>
      <w:r>
        <w:rPr>
          <w:b w:val="false"/>
          <w:bCs w:val="false"/>
          <w:color w:val="000000"/>
          <w:u w:val="none"/>
        </w:rPr>
        <w:t xml:space="preserve">Riskirühmade puhul on soovitav kasutada täiendavaid ettevaatusabinõusid: </w:t>
      </w:r>
    </w:p>
    <w:p>
      <w:pPr>
        <w:pStyle w:val="Normal"/>
        <w:bidi w:val="0"/>
        <w:spacing w:lineRule="auto" w:line="276"/>
        <w:ind w:hanging="0" w:start="0" w:end="0"/>
        <w:jc w:val="start"/>
        <w:rPr>
          <w:b/>
          <w:bCs/>
        </w:rPr>
      </w:pPr>
      <w:r>
        <w:rPr>
          <w:b w:val="false"/>
          <w:bCs w:val="false"/>
          <w:color w:val="000000"/>
          <w:u w:val="none"/>
          <w:rPrChange w:id="0" w:author="Unknown Author" w:date="2024-11-12T17:37:00Z"/>
        </w:rPr>
        <w:t>•</w:t>
      </w:r>
      <w:r>
        <w:rPr>
          <w:b/>
          <w:bCs/>
          <w:color w:val="000000"/>
          <w:u w:val="none"/>
          <w:rPrChange w:id="0" w:author="Unknown Author" w:date="2024-11-12T17:37:00Z"/>
        </w:rPr>
        <w:t xml:space="preserve"> </w:t>
      </w:r>
      <w:r>
        <w:rPr>
          <w:b/>
          <w:bCs/>
          <w:color w:val="000000"/>
          <w:u w:val="none"/>
        </w:rPr>
        <w:t>Vältida raadiosageduslike kiirgusseadmete (sh mobiiltelefonid, WiFi jt) kasutamist lasteasutustes (lasteaiad, koolid)</w:t>
      </w:r>
      <w:ins w:id="351" w:author="Unknown Author" w:date="2024-11-12T17:38:08Z">
        <w:r>
          <w:rPr>
            <w:b/>
            <w:bCs/>
            <w:color w:val="000000"/>
            <w:u w:val="none"/>
          </w:rPr>
          <w:t>,</w:t>
        </w:r>
      </w:ins>
      <w:r>
        <w:rPr>
          <w:b/>
          <w:bCs/>
          <w:color w:val="000000"/>
          <w:u w:val="none"/>
        </w:rPr>
        <w:t xml:space="preserve"> tagades interneti kättesaadavuse kaabelvõrguga.</w:t>
      </w:r>
      <w:r>
        <w:rPr>
          <w:b w:val="false"/>
          <w:bCs w:val="false"/>
          <w:color w:val="000000"/>
        </w:rPr>
        <w:t xml:space="preserve"> Kuna rahvusvahelised mõõtmised on näidanud, et koolides on paljudel juhtudel domineerivaks kiirgusallikaks WiFi, siis selle kasutamise lõpetamine parandaks oluliselt kiirgusohutust koolides.</w:t>
      </w:r>
    </w:p>
    <w:p>
      <w:pPr>
        <w:pStyle w:val="Normal"/>
        <w:bidi w:val="0"/>
        <w:spacing w:lineRule="auto" w:line="276"/>
        <w:ind w:hanging="0" w:start="0" w:end="0"/>
        <w:jc w:val="start"/>
        <w:rPr>
          <w:b/>
          <w:bCs/>
        </w:rPr>
      </w:pPr>
      <w:r>
        <w:rPr>
          <w:b w:val="false"/>
          <w:bCs w:val="false"/>
          <w:color w:val="000000"/>
        </w:rPr>
        <w:t xml:space="preserve">• </w:t>
      </w:r>
      <w:r>
        <w:rPr>
          <w:b w:val="false"/>
          <w:bCs w:val="false"/>
          <w:color w:val="000000"/>
        </w:rPr>
        <w:t>Tugijaamade antennidele asukohtade planeerimisel ning antennide suunamisel</w:t>
      </w:r>
      <w:r>
        <w:rPr>
          <w:b/>
          <w:bCs/>
          <w:color w:val="000000"/>
          <w:u w:val="none"/>
        </w:rPr>
        <w:t xml:space="preserve"> arvestada lasteasutuste paiknemist ja hoiduda kõrgema kiirgustaseme tekitamisest laste</w:t>
      </w:r>
      <w:ins w:id="352" w:author="Unknown Author" w:date="2024-11-07T17:55:15Z">
        <w:r>
          <w:rPr>
            <w:b/>
            <w:bCs/>
            <w:color w:val="000000"/>
            <w:u w:val="none"/>
          </w:rPr>
          <w:t>a</w:t>
        </w:r>
      </w:ins>
      <w:r>
        <w:rPr>
          <w:b/>
          <w:bCs/>
          <w:color w:val="000000"/>
          <w:u w:val="none"/>
        </w:rPr>
        <w:t>sutustes</w:t>
      </w:r>
      <w:r>
        <w:rPr>
          <w:b/>
          <w:bCs/>
          <w:color w:val="000000"/>
          <w:u w:val="none"/>
          <w:rPrChange w:id="0" w:author="Unknown Author" w:date="2024-11-12T17:37:16Z"/>
        </w:rPr>
        <w:t>.</w:t>
      </w:r>
      <w:del w:id="354" w:author="Unknown Author" w:date="2024-11-12T08:45:39Z">
        <w:r>
          <w:rPr>
            <w:b/>
            <w:bCs/>
            <w:color w:val="000000"/>
            <w:u w:val="none"/>
          </w:rPr>
          <w:delText xml:space="preserve"> „</w:delText>
        </w:r>
      </w:del>
      <w:ins w:id="355" w:author="Unknown Author" w:date="2024-11-12T17:37:33Z">
        <w:r>
          <w:rPr>
            <w:b w:val="false"/>
            <w:bCs w:val="false"/>
            <w:color w:val="000000"/>
            <w:u w:val="none"/>
          </w:rPr>
          <w:t>”</w:t>
        </w:r>
      </w:ins>
      <w:r>
        <w:rPr>
          <w:b w:val="false"/>
          <w:bCs w:val="false"/>
          <w:color w:val="000000"/>
          <w:u w:val="none"/>
          <w:rPrChange w:id="0" w:author="Unknown Author" w:date="2024-11-12T17:37:16Z"/>
        </w:rPr>
        <w:t xml:space="preserve"> </w:t>
      </w:r>
      <w:del w:id="357" w:author="Unknown Author" w:date="2024-11-12T17:37:41Z">
        <w:r>
          <w:rPr>
            <w:b w:val="false"/>
            <w:bCs w:val="false"/>
            <w:color w:val="000000"/>
            <w:u w:val="none"/>
          </w:rPr>
          <w:delText xml:space="preserve"> </w:delText>
        </w:r>
      </w:del>
      <w:r>
        <w:rPr>
          <w:b w:val="false"/>
          <w:bCs w:val="false"/>
          <w:color w:val="000000"/>
          <w:u w:val="none"/>
        </w:rPr>
        <w:t>jne</w:t>
      </w:r>
    </w:p>
    <w:p>
      <w:pPr>
        <w:pStyle w:val="Normal"/>
        <w:bidi w:val="0"/>
        <w:spacing w:lineRule="auto" w:line="276"/>
        <w:ind w:hanging="0" w:start="0" w:end="0"/>
        <w:jc w:val="start"/>
        <w:rPr>
          <w:b w:val="false"/>
          <w:bCs w:val="false"/>
          <w:color w:val="000000"/>
        </w:rPr>
      </w:pPr>
      <w:r>
        <w:rPr>
          <w:b w:val="false"/>
          <w:bCs w:val="false"/>
          <w:color w:val="000000"/>
        </w:rPr>
      </w:r>
    </w:p>
    <w:p>
      <w:pPr>
        <w:pStyle w:val="Normal"/>
        <w:bidi w:val="0"/>
        <w:spacing w:lineRule="auto" w:line="276"/>
        <w:ind w:hanging="0" w:start="0" w:end="0"/>
        <w:jc w:val="start"/>
        <w:rPr>
          <w:b w:val="false"/>
          <w:bCs w:val="false"/>
          <w:color w:val="000000"/>
        </w:rPr>
      </w:pPr>
      <w:r>
        <w:rPr>
          <w:b w:val="false"/>
          <w:bCs w:val="false"/>
          <w:color w:val="000000"/>
        </w:rPr>
      </w:r>
    </w:p>
    <w:p>
      <w:pPr>
        <w:pStyle w:val="BodyText"/>
        <w:bidi w:val="0"/>
        <w:spacing w:lineRule="auto" w:line="276" w:before="0" w:after="140"/>
        <w:ind w:hanging="0" w:start="0" w:end="0"/>
        <w:jc w:val="start"/>
        <w:rPr/>
      </w:pPr>
      <w:r>
        <w:rPr>
          <w:rFonts w:eastAsia="NSimSun" w:cs="Lucida Sans"/>
          <w:b/>
          <w:bCs/>
          <w:color w:val="18A303"/>
          <w:kern w:val="2"/>
          <w:sz w:val="28"/>
          <w:szCs w:val="28"/>
          <w:lang w:val="et-EE" w:eastAsia="zh-CN" w:bidi="hi-IN"/>
        </w:rPr>
        <w:t>2.5.</w:t>
      </w:r>
      <w:r>
        <w:rPr>
          <w:b/>
          <w:bCs/>
        </w:rPr>
        <w:t xml:space="preserve"> Reykjavikis 2017. a konverentsil „Children, Screen time and Wireless Radiation“</w:t>
      </w:r>
      <w:r>
        <w:rPr/>
        <w:t xml:space="preserve"> allkirjastati teadlaste ja lastega töötavate spetsialistide pöördumine:</w:t>
      </w:r>
      <w:r>
        <w:rPr>
          <w:rStyle w:val="Emphasis"/>
          <w:shd w:fill="auto" w:val="clear"/>
        </w:rPr>
        <w:t xml:space="preserve"> </w:t>
      </w:r>
      <w:hyperlink r:id="rId19">
        <w:r>
          <w:rPr>
            <w:rStyle w:val="Hyperlink"/>
            <w:i/>
            <w:iCs/>
            <w:shd w:fill="auto" w:val="clear"/>
          </w:rPr>
          <w:t>http://www.stralskyddsstiftelsen.se/wp-content/uploads/2017/03/Reykjavik-Appeal-170224-2.pdf</w:t>
        </w:r>
      </w:hyperlink>
      <w:r>
        <w:rPr/>
        <w:t xml:space="preserve"> </w:t>
      </w:r>
      <w:r>
        <w:rPr>
          <w:b w:val="false"/>
          <w:bCs w:val="false"/>
          <w:color w:val="000000"/>
        </w:rPr>
        <w:br/>
        <w:t>Eestikeelne kokkuvõte on siin:</w:t>
      </w:r>
      <w:r>
        <w:rPr>
          <w:color w:val="000000"/>
        </w:rPr>
        <w:t xml:space="preserve"> </w:t>
      </w:r>
      <w:hyperlink r:id="rId20">
        <w:r>
          <w:rPr>
            <w:rStyle w:val="Hyperlink"/>
            <w:i/>
            <w:iCs/>
          </w:rPr>
          <w:t>https://www.kiirgusinfo.ee/reykjaviki-poordumine/</w:t>
        </w:r>
      </w:hyperlink>
      <w:r>
        <w:rPr>
          <w:i/>
          <w:iCs/>
          <w:color w:val="000000"/>
        </w:rPr>
        <w:t xml:space="preserve"> </w:t>
      </w:r>
    </w:p>
    <w:p>
      <w:pPr>
        <w:pStyle w:val="BodyText"/>
        <w:bidi w:val="0"/>
        <w:spacing w:lineRule="auto" w:line="276" w:before="0" w:after="140"/>
        <w:ind w:hanging="0" w:start="0" w:end="0"/>
        <w:jc w:val="start"/>
        <w:rPr/>
      </w:pPr>
      <w:r>
        <w:rPr/>
        <w:t>Sellest väljavõtteid:</w:t>
      </w:r>
    </w:p>
    <w:p>
      <w:pPr>
        <w:pStyle w:val="BodyText"/>
        <w:bidi w:val="0"/>
        <w:spacing w:lineRule="auto" w:line="276" w:before="0" w:after="140"/>
        <w:ind w:hanging="0" w:start="0" w:end="0"/>
        <w:jc w:val="start"/>
        <w:rPr>
          <w:b w:val="false"/>
          <w:sz w:val="24"/>
        </w:rPr>
      </w:pPr>
      <w:r>
        <w:rPr>
          <w:b w:val="false"/>
          <w:bCs w:val="false"/>
          <w:color w:val="000000"/>
          <w:sz w:val="24"/>
          <w:szCs w:val="24"/>
        </w:rPr>
        <w:t>„</w:t>
      </w:r>
      <w:r>
        <w:rPr>
          <w:b w:val="false"/>
          <w:bCs w:val="false"/>
          <w:i w:val="false"/>
          <w:caps w:val="false"/>
          <w:smallCaps w:val="false"/>
          <w:color w:val="000000"/>
          <w:spacing w:val="0"/>
          <w:sz w:val="24"/>
          <w:u w:val="none"/>
        </w:rPr>
        <w:t>Lisaks vähiriskile võib raadiosageduslik kiirgus (RS) põhjustada ka</w:t>
      </w:r>
      <w:r>
        <w:rPr>
          <w:b w:val="false"/>
          <w:bCs w:val="false"/>
          <w:i w:val="false"/>
          <w:caps w:val="false"/>
          <w:smallCaps w:val="false"/>
          <w:color w:val="000000"/>
          <w:spacing w:val="0"/>
          <w:sz w:val="24"/>
          <w:szCs w:val="24"/>
          <w:u w:val="none"/>
        </w:rPr>
        <w:t xml:space="preserve"> </w:t>
      </w:r>
      <w:r>
        <w:rPr>
          <w:b w:val="false"/>
          <w:bCs w:val="false"/>
          <w:sz w:val="24"/>
          <w:szCs w:val="24"/>
          <w:u w:val="single"/>
        </w:rPr>
        <w:t>ajuverebarjääri lekkimist, mis laseb toksilised molekulid ajju, kahjustada hipokampuse (aju mälukeskus) neuroneid, suurendada või vähendada aju ainevahetusega ja stressivastusega ja närvikaitsega seotud vajalike proteiinide kogust ajus ning mõjutada neurotransmittereid</w:t>
      </w:r>
      <w:r>
        <w:rPr>
          <w:b w:val="false"/>
          <w:bCs w:val="false"/>
          <w:sz w:val="24"/>
          <w:szCs w:val="24"/>
          <w:u w:val="none"/>
        </w:rPr>
        <w:t>. Wifi-kiirgusega kokku puutunud spermarakkudel esineb rohkem defekte ja DNA kahjustust. RS kiirgus võib suurendada rakkudes oksüdatiivset stressi ja tuua kaasa proinflammatoorsete tsütokiinide hulga suurenemise ning vähendada võimet parandada DNA üksik- ja kaksikahelate katkemisi.”</w:t>
      </w:r>
    </w:p>
    <w:p>
      <w:pPr>
        <w:pStyle w:val="BodyText"/>
        <w:bidi w:val="0"/>
        <w:spacing w:lineRule="auto" w:line="276" w:before="0" w:after="140"/>
        <w:ind w:hanging="0" w:start="0" w:end="0"/>
        <w:jc w:val="start"/>
        <w:rPr>
          <w:sz w:val="24"/>
          <w:szCs w:val="24"/>
        </w:rPr>
      </w:pPr>
      <w:r>
        <w:rPr>
          <w:b w:val="false"/>
          <w:bCs w:val="false"/>
          <w:sz w:val="24"/>
          <w:szCs w:val="24"/>
        </w:rPr>
        <w:t>„</w:t>
      </w:r>
      <w:r>
        <w:rPr>
          <w:b w:val="false"/>
          <w:bCs w:val="false"/>
          <w:sz w:val="24"/>
          <w:szCs w:val="24"/>
        </w:rPr>
        <w:t xml:space="preserve">Aastal 2011 klassifitseeris WHO alla kuuluv </w:t>
      </w:r>
      <w:r>
        <w:rPr>
          <w:b w:val="false"/>
          <w:bCs w:val="false"/>
          <w:sz w:val="24"/>
          <w:szCs w:val="24"/>
          <w:u w:val="single"/>
        </w:rPr>
        <w:t>Rahvusvaheline Vähiuuringute Agentuur (IARC) raadisagedusliku kiirguse grupi 2B kantserogeeniks, s.o võimalik vähitekitaja inimeste jaoks.</w:t>
      </w:r>
      <w:r>
        <w:rPr>
          <w:b w:val="false"/>
          <w:bCs w:val="false"/>
          <w:sz w:val="24"/>
          <w:szCs w:val="24"/>
        </w:rPr>
        <w:t xml:space="preserve"> /---/ </w:t>
      </w:r>
      <w:r>
        <w:rPr>
          <w:b/>
          <w:bCs/>
          <w:sz w:val="24"/>
          <w:szCs w:val="24"/>
          <w:u w:val="none"/>
        </w:rPr>
        <w:t xml:space="preserve">Laste jaoks võib see risk olla suurem kiirguse kumulatiivse mõju tõttu pika eluaja jooksul. </w:t>
      </w:r>
      <w:r>
        <w:rPr>
          <w:b w:val="false"/>
          <w:bCs w:val="false"/>
          <w:sz w:val="24"/>
          <w:szCs w:val="24"/>
          <w:u w:val="none"/>
        </w:rPr>
        <w:t xml:space="preserve">Arenevad ja ebaküpsed rakud võivad olla ka tundlikumad RS kiirguse ekspositsioonile. Tuginedes teaduslikele uuringutele: raadiosagedusliku kiirguse ohutut taset ei ole leitud ning seetõttu ei ole meil ohutuse osas mingit tagatist. </w:t>
      </w:r>
      <w:r>
        <w:rPr>
          <w:b w:val="false"/>
          <w:bCs w:val="false"/>
          <w:sz w:val="24"/>
          <w:szCs w:val="24"/>
        </w:rPr>
        <w:t>”</w:t>
      </w:r>
    </w:p>
    <w:p>
      <w:pPr>
        <w:pStyle w:val="BodyText"/>
        <w:bidi w:val="0"/>
        <w:spacing w:lineRule="auto" w:line="276" w:before="0" w:after="0"/>
        <w:ind w:hanging="0" w:start="0" w:end="0"/>
        <w:jc w:val="start"/>
        <w:rPr>
          <w:b w:val="false"/>
          <w:bCs w:val="false"/>
          <w:sz w:val="24"/>
          <w:szCs w:val="24"/>
        </w:rPr>
      </w:pPr>
      <w:r>
        <w:rPr>
          <w:b/>
          <w:bCs/>
        </w:rPr>
        <w:t>Konverentsi soovitustest väljavõte</w:t>
      </w:r>
      <w:r>
        <w:rPr/>
        <w:t>:</w:t>
        <w:br/>
      </w:r>
      <w:r>
        <w:rPr>
          <w:sz w:val="24"/>
          <w:szCs w:val="24"/>
        </w:rPr>
        <w:t xml:space="preserve">- </w:t>
      </w:r>
      <w:r>
        <w:rPr>
          <w:b w:val="false"/>
          <w:bCs w:val="false"/>
          <w:sz w:val="24"/>
          <w:szCs w:val="24"/>
        </w:rPr>
        <w:t xml:space="preserve">Ärge kasutage juhtmevabu võrke eelkoolis, lasteaias ja koolis. </w:t>
      </w:r>
      <w:r>
        <w:rPr/>
        <w:t xml:space="preserve">Et õpetaja saaks tunni ajal internetti kasutada, on soovituslik igasse klassiruumi vedada internetiühendus ainult kaabliga. </w:t>
        <w:br/>
        <w:t>- Eelistage sülearvuteid ja tahvelarvuteid, mida saab internetti ühendada kaabliga.</w:t>
        <w:br/>
        <w:t>- Õpilastel ei tohiks lubada kasutada koolis mobiiltelefone. Nad võiksid kas mobiilid koju jätta või korjab õpetaja need väljalülitatuna kokku hommikul enne esimest tundi.</w:t>
      </w:r>
    </w:p>
    <w:p>
      <w:pPr>
        <w:pStyle w:val="Normal"/>
        <w:bidi w:val="0"/>
        <w:spacing w:lineRule="auto" w:line="276" w:before="0" w:after="0"/>
        <w:ind w:hanging="0" w:start="0" w:end="0"/>
        <w:jc w:val="start"/>
        <w:rPr/>
      </w:pPr>
      <w:r>
        <w:rPr/>
      </w:r>
    </w:p>
    <w:p>
      <w:pPr>
        <w:pStyle w:val="BodyText"/>
        <w:bidi w:val="0"/>
        <w:spacing w:lineRule="auto" w:line="276" w:before="0" w:after="0"/>
        <w:ind w:hanging="0" w:start="0" w:end="0"/>
        <w:jc w:val="start"/>
        <w:rPr>
          <w:rFonts w:ascii="Liberation Serif" w:hAnsi="Liberation Serif"/>
        </w:rPr>
      </w:pPr>
      <w:r>
        <w:rPr/>
      </w:r>
    </w:p>
    <w:p>
      <w:pPr>
        <w:pStyle w:val="Normal"/>
        <w:bidi w:val="0"/>
        <w:spacing w:lineRule="auto" w:line="276"/>
        <w:ind w:hanging="0" w:start="0" w:end="0"/>
        <w:jc w:val="start"/>
        <w:rPr>
          <w:rFonts w:ascii="Liberation Serif" w:hAnsi="Liberation Serif"/>
        </w:rPr>
      </w:pPr>
      <w:r>
        <w:rPr>
          <w:rFonts w:eastAsia="NSimSun" w:cs="Lucida Sans"/>
          <w:b/>
          <w:bCs/>
          <w:color w:val="18A303"/>
          <w:kern w:val="2"/>
          <w:sz w:val="28"/>
          <w:szCs w:val="28"/>
          <w:lang w:val="et-EE" w:eastAsia="zh-CN" w:bidi="hi-IN"/>
        </w:rPr>
        <w:t>2.6.</w:t>
      </w:r>
      <w:r>
        <w:rPr>
          <w:b/>
          <w:color w:val="000000"/>
          <w:sz w:val="24"/>
        </w:rPr>
        <w:t xml:space="preserve"> USA Marylandi osariigis 2022. a </w:t>
      </w:r>
      <w:r>
        <w:rPr>
          <w:b/>
          <w:bCs/>
          <w:i/>
          <w:iCs/>
          <w:color w:val="000000"/>
          <w:sz w:val="24"/>
        </w:rPr>
        <w:t>Maryland Children's Environmental Health and Protection Advisory Council</w:t>
      </w:r>
      <w:r>
        <w:rPr>
          <w:b/>
          <w:bCs/>
          <w:color w:val="000000"/>
          <w:sz w:val="24"/>
        </w:rPr>
        <w:t xml:space="preserve"> poolt välja antud juhe</w:t>
      </w:r>
      <w:r>
        <w:rPr>
          <w:b/>
          <w:color w:val="000000"/>
          <w:sz w:val="24"/>
        </w:rPr>
        <w:t>nd „Guidelines to Reduce Electromagnetic Field Radiation”:</w:t>
      </w:r>
    </w:p>
    <w:p>
      <w:pPr>
        <w:pStyle w:val="Normal"/>
        <w:bidi w:val="0"/>
        <w:spacing w:lineRule="auto" w:line="276" w:before="0" w:after="0"/>
        <w:ind w:hanging="0" w:start="0" w:end="0"/>
        <w:jc w:val="start"/>
        <w:rPr/>
      </w:pPr>
      <w:hyperlink r:id="rId21">
        <w:bookmarkStart w:id="1" w:name="OWAbc43d23a-0e67-b23e-1a30-795b183d716d_"/>
        <w:bookmarkEnd w:id="1"/>
        <w:r>
          <w:rPr>
            <w:rStyle w:val="Hyperlink"/>
            <w:b w:val="false"/>
            <w:bCs w:val="false"/>
            <w:i/>
            <w:iCs/>
            <w:color w:val="000080"/>
            <w:sz w:val="24"/>
            <w:u w:val="single"/>
          </w:rPr>
          <w:t>https://drive.google.com/file/d/13RlQRjOmsRV708QGpm9IoOMBpktbF91c/view</w:t>
        </w:r>
      </w:hyperlink>
    </w:p>
    <w:p>
      <w:pPr>
        <w:pStyle w:val="Normal"/>
        <w:bidi w:val="0"/>
        <w:spacing w:lineRule="auto" w:line="276" w:before="0" w:after="0"/>
        <w:ind w:hanging="0" w:start="0" w:end="0"/>
        <w:jc w:val="start"/>
        <w:rPr>
          <w:b/>
          <w:color w:val="000080"/>
          <w:sz w:val="24"/>
          <w:u w:val="single"/>
        </w:rPr>
      </w:pPr>
      <w:r>
        <w:rPr>
          <w:b/>
          <w:color w:val="000080"/>
          <w:sz w:val="24"/>
          <w:u w:val="single"/>
        </w:rPr>
      </w:r>
    </w:p>
    <w:p>
      <w:pPr>
        <w:pStyle w:val="Normal"/>
        <w:bidi w:val="0"/>
        <w:spacing w:lineRule="auto" w:line="276"/>
        <w:ind w:hanging="0" w:start="0" w:end="0"/>
        <w:jc w:val="start"/>
        <w:rPr>
          <w:rFonts w:ascii="Liberation Serif" w:hAnsi="Liberation Serif"/>
        </w:rPr>
      </w:pPr>
      <w:r>
        <w:rPr>
          <w:color w:val="000000"/>
          <w:sz w:val="24"/>
        </w:rPr>
        <w:t xml:space="preserve">See juhend soovitab, et </w:t>
      </w:r>
      <w:r>
        <w:rPr>
          <w:b w:val="false"/>
          <w:bCs w:val="false"/>
          <w:color w:val="000000"/>
          <w:sz w:val="24"/>
          <w:u w:val="single"/>
        </w:rPr>
        <w:t>kõik raadiosageduslikud ühendused</w:t>
      </w:r>
      <w:r>
        <w:rPr>
          <w:b w:val="false"/>
          <w:bCs w:val="false"/>
          <w:color w:val="000000"/>
          <w:sz w:val="24"/>
        </w:rPr>
        <w:t xml:space="preserve"> (nutitelefonidest ja tahvelarvutitest kuni juhtmeta lauatelefonideni) </w:t>
      </w:r>
      <w:r>
        <w:rPr>
          <w:b w:val="false"/>
          <w:bCs w:val="false"/>
          <w:color w:val="000000"/>
          <w:sz w:val="24"/>
          <w:u w:val="single"/>
        </w:rPr>
        <w:t>asendataks laste puhul kodudes ja koolides juhtmega ühendustega.</w:t>
      </w:r>
      <w:r>
        <w:rPr>
          <w:b/>
          <w:bCs/>
          <w:color w:val="000000"/>
          <w:sz w:val="24"/>
          <w:u w:val="none"/>
        </w:rPr>
        <w:t xml:space="preserve"> </w:t>
      </w:r>
    </w:p>
    <w:p>
      <w:pPr>
        <w:pStyle w:val="Normal"/>
        <w:bidi w:val="0"/>
        <w:spacing w:lineRule="auto" w:line="276" w:before="0" w:after="0"/>
        <w:ind w:hanging="0" w:start="0" w:end="0"/>
        <w:jc w:val="start"/>
        <w:rPr>
          <w:b/>
          <w:bCs/>
          <w:shd w:fill="auto" w:val="clear"/>
        </w:rPr>
      </w:pPr>
      <w:r>
        <w:rPr>
          <w:b/>
          <w:bCs/>
          <w:shd w:fill="auto" w:val="clear"/>
        </w:rPr>
      </w:r>
    </w:p>
    <w:p>
      <w:pPr>
        <w:pStyle w:val="Normal"/>
        <w:bidi w:val="0"/>
        <w:spacing w:lineRule="auto" w:line="276" w:before="0" w:after="0"/>
        <w:ind w:hanging="0" w:start="0" w:end="0"/>
        <w:jc w:val="start"/>
        <w:rPr>
          <w:b/>
          <w:bCs/>
          <w:shd w:fill="auto" w:val="clear"/>
        </w:rPr>
      </w:pPr>
      <w:r>
        <w:rPr>
          <w:b/>
          <w:bCs/>
          <w:shd w:fill="auto" w:val="clear"/>
        </w:rPr>
      </w:r>
    </w:p>
    <w:p>
      <w:pPr>
        <w:pStyle w:val="Normal"/>
        <w:bidi w:val="0"/>
        <w:spacing w:lineRule="auto" w:line="276"/>
        <w:ind w:hanging="0" w:start="0" w:end="0"/>
        <w:jc w:val="start"/>
        <w:rPr/>
      </w:pPr>
      <w:r>
        <w:rPr/>
      </w:r>
    </w:p>
    <w:p>
      <w:pPr>
        <w:pStyle w:val="Normal"/>
        <w:bidi w:val="0"/>
        <w:spacing w:lineRule="auto" w:line="276"/>
        <w:ind w:hanging="0" w:start="0" w:end="0"/>
        <w:jc w:val="start"/>
        <w:rPr>
          <w:b/>
          <w:bCs/>
          <w:color w:val="18A303"/>
          <w:sz w:val="28"/>
          <w:szCs w:val="28"/>
        </w:rPr>
      </w:pPr>
      <w:del w:id="358" w:author="Unknown Author" w:date="2024-11-12T17:38:31Z">
        <w:r>
          <w:rPr>
            <w:b/>
            <w:bCs/>
            <w:color w:val="18A303"/>
            <w:sz w:val="28"/>
            <w:szCs w:val="28"/>
          </w:rPr>
          <w:delText>4</w:delText>
        </w:r>
      </w:del>
      <w:ins w:id="359" w:author="Unknown Author" w:date="2024-11-12T17:38:32Z">
        <w:r>
          <w:rPr>
            <w:b/>
            <w:bCs/>
            <w:color w:val="18A303"/>
            <w:sz w:val="28"/>
            <w:szCs w:val="28"/>
          </w:rPr>
          <w:t>3</w:t>
        </w:r>
      </w:ins>
      <w:r>
        <w:rPr>
          <w:b/>
          <w:bCs/>
          <w:color w:val="18A303"/>
          <w:sz w:val="28"/>
          <w:szCs w:val="28"/>
        </w:rPr>
        <w:t>. Miks ei katse kiirgusnormid meie tervist ? Tehnoloogiafirmade lob</w:t>
      </w:r>
      <w:del w:id="360" w:author="Unknown Author" w:date="2024-11-07T17:55:22Z">
        <w:r>
          <w:rPr>
            <w:b/>
            <w:bCs/>
            <w:color w:val="18A303"/>
            <w:sz w:val="28"/>
            <w:szCs w:val="28"/>
          </w:rPr>
          <w:delText>b</w:delText>
        </w:r>
      </w:del>
      <w:r>
        <w:rPr>
          <w:b/>
          <w:bCs/>
          <w:color w:val="18A303"/>
          <w:sz w:val="28"/>
          <w:szCs w:val="28"/>
        </w:rPr>
        <w:t>itöö</w:t>
      </w:r>
      <w:del w:id="361" w:author="Unknown Author" w:date="2024-11-12T08:48:11Z">
        <w:r>
          <w:rPr>
            <w:b/>
            <w:bCs/>
            <w:color w:val="18A303"/>
            <w:sz w:val="28"/>
            <w:szCs w:val="28"/>
          </w:rPr>
          <w:delText xml:space="preserve"> on võimas</w:delText>
        </w:r>
      </w:del>
    </w:p>
    <w:p>
      <w:pPr>
        <w:pStyle w:val="Normal"/>
        <w:bidi w:val="0"/>
        <w:spacing w:lineRule="auto" w:line="276"/>
        <w:ind w:hanging="0" w:start="0" w:end="0"/>
        <w:jc w:val="start"/>
        <w:rPr/>
      </w:pPr>
      <w:r>
        <w:rPr/>
      </w:r>
    </w:p>
    <w:p>
      <w:pPr>
        <w:pStyle w:val="Normal"/>
        <w:bidi w:val="0"/>
        <w:spacing w:lineRule="auto" w:line="276"/>
        <w:jc w:val="start"/>
        <w:rPr/>
      </w:pPr>
      <w:r>
        <w:rPr>
          <w:b w:val="false"/>
          <w:bCs w:val="false"/>
          <w:i w:val="false"/>
          <w:iCs w:val="false"/>
          <w:shd w:fill="auto" w:val="clear"/>
        </w:rPr>
        <w:t xml:space="preserve"> </w:t>
      </w:r>
      <w:r>
        <w:rPr>
          <w:b/>
          <w:bCs/>
          <w:i w:val="false"/>
          <w:iCs w:val="false"/>
          <w:shd w:fill="auto" w:val="clear"/>
        </w:rPr>
        <w:t xml:space="preserve">Raadiosagedusliku kiirguse piirnormid </w:t>
      </w:r>
      <w:r>
        <w:rPr>
          <w:b w:val="false"/>
          <w:bCs w:val="false"/>
          <w:i w:val="false"/>
          <w:iCs w:val="false"/>
          <w:shd w:fill="auto" w:val="clear"/>
        </w:rPr>
        <w:t xml:space="preserve">on </w:t>
      </w:r>
      <w:ins w:id="362" w:author="Unknown Author" w:date="2024-11-12T17:39:04Z">
        <w:r>
          <w:rPr>
            <w:b w:val="false"/>
            <w:bCs w:val="false"/>
            <w:i w:val="false"/>
            <w:iCs w:val="false"/>
            <w:shd w:fill="auto" w:val="clear"/>
          </w:rPr>
          <w:t>l</w:t>
        </w:r>
      </w:ins>
      <w:del w:id="363" w:author="Unknown Author" w:date="2024-11-12T17:39:04Z">
        <w:r>
          <w:rPr>
            <w:b w:val="false"/>
            <w:bCs w:val="false"/>
            <w:i w:val="false"/>
            <w:iCs w:val="false"/>
            <w:shd w:fill="auto" w:val="clear"/>
          </w:rPr>
          <w:delText>L</w:delText>
        </w:r>
      </w:del>
      <w:r>
        <w:rPr>
          <w:b w:val="false"/>
          <w:bCs w:val="false"/>
          <w:i w:val="false"/>
          <w:iCs w:val="false"/>
          <w:shd w:fill="auto" w:val="clear"/>
        </w:rPr>
        <w:t xml:space="preserve">ääneriigid kehtestanud sageli Maailma Terviseorganisatsiooni WHO soovituste alusel. </w:t>
      </w:r>
      <w:del w:id="364" w:author="Unknown Author" w:date="2024-11-12T08:45:50Z">
        <w:r>
          <w:rPr>
            <w:b w:val="false"/>
            <w:bCs w:val="false"/>
            <w:i w:val="false"/>
            <w:iCs w:val="false"/>
            <w:shd w:fill="auto" w:val="clear"/>
          </w:rPr>
          <w:delText xml:space="preserve"> </w:delText>
        </w:r>
      </w:del>
      <w:r>
        <w:rPr>
          <w:b w:val="false"/>
          <w:bCs w:val="false"/>
          <w:i w:val="false"/>
          <w:iCs w:val="false"/>
          <w:shd w:fill="auto" w:val="clear"/>
        </w:rPr>
        <w:t xml:space="preserve">WHO lähtub komisjoni </w:t>
      </w:r>
      <w:r>
        <w:rPr>
          <w:b w:val="false"/>
          <w:bCs w:val="false"/>
          <w:i w:val="false"/>
          <w:iCs w:val="false"/>
          <w:u w:val="none"/>
          <w:shd w:fill="auto" w:val="clear"/>
        </w:rPr>
        <w:t xml:space="preserve">ICNIRP soovitustest. </w:t>
      </w:r>
      <w:r>
        <w:rPr>
          <w:b w:val="false"/>
          <w:bCs w:val="false"/>
          <w:i w:val="false"/>
          <w:iCs w:val="false"/>
          <w:u w:val="single"/>
          <w:shd w:fill="auto" w:val="clear"/>
        </w:rPr>
        <w:t xml:space="preserve">Paraku </w:t>
      </w:r>
      <w:r>
        <w:rPr>
          <w:b w:val="false"/>
          <w:bCs w:val="false"/>
          <w:i w:val="false"/>
          <w:iCs w:val="false"/>
          <w:u w:val="single"/>
          <w:shd w:fill="auto" w:val="clear"/>
          <w:rPrChange w:id="0" w:author="Unknown Author" w:date="2024-11-12T17:39:22Z"/>
        </w:rPr>
        <w:t>ICNIRP on kallutatud</w:t>
      </w:r>
      <w:ins w:id="366" w:author="Unknown Author" w:date="2024-11-12T08:45:55Z">
        <w:r>
          <w:rPr>
            <w:b w:val="false"/>
            <w:bCs w:val="false"/>
            <w:i w:val="false"/>
            <w:iCs w:val="false"/>
            <w:u w:val="single"/>
            <w:shd w:fill="auto" w:val="clear"/>
          </w:rPr>
          <w:t xml:space="preserve"> komisjon</w:t>
        </w:r>
      </w:ins>
      <w:r>
        <w:rPr>
          <w:b w:val="false"/>
          <w:bCs w:val="false"/>
          <w:i w:val="false"/>
          <w:iCs w:val="false"/>
          <w:u w:val="single"/>
          <w:shd w:fill="auto" w:val="clear"/>
        </w:rPr>
        <w:t xml:space="preserve"> </w:t>
      </w:r>
      <w:r>
        <w:rPr>
          <w:b w:val="false"/>
          <w:bCs w:val="false"/>
          <w:i w:val="false"/>
          <w:iCs w:val="false"/>
          <w:u w:val="none"/>
          <w:shd w:fill="auto" w:val="clear"/>
        </w:rPr>
        <w:t xml:space="preserve"> - koosneb tehnoloogiafirmade rahastusel töötanud teadlaste</w:t>
      </w:r>
      <w:r>
        <w:rPr>
          <w:b w:val="false"/>
          <w:bCs w:val="false"/>
          <w:i w:val="false"/>
          <w:iCs w:val="false"/>
          <w:color w:val="000000"/>
          <w:u w:val="none"/>
          <w:shd w:fill="auto" w:val="clear"/>
        </w:rPr>
        <w:t xml:space="preserve">st.  </w:t>
      </w:r>
      <w:r>
        <w:rPr>
          <w:b w:val="false"/>
          <w:bCs w:val="false"/>
          <w:i w:val="false"/>
          <w:iCs w:val="false"/>
          <w:u w:val="none"/>
          <w:shd w:fill="auto" w:val="clear"/>
        </w:rPr>
        <w:t xml:space="preserve">Euroopa Parlament on seda </w:t>
      </w:r>
      <w:r>
        <w:rPr>
          <w:b w:val="false"/>
          <w:bCs w:val="false"/>
          <w:i w:val="false"/>
          <w:iCs w:val="false"/>
          <w:u w:val="none"/>
          <w:shd w:fill="auto" w:val="clear"/>
        </w:rPr>
        <w:t xml:space="preserve">probleemi </w:t>
      </w:r>
      <w:r>
        <w:rPr>
          <w:b w:val="false"/>
          <w:bCs w:val="false"/>
          <w:i w:val="false"/>
          <w:iCs w:val="false"/>
          <w:u w:val="none"/>
          <w:shd w:fill="auto" w:val="clear"/>
        </w:rPr>
        <w:t>2020. a käsitlenud</w:t>
      </w:r>
      <w:r>
        <w:rPr>
          <w:rStyle w:val="FootnoteReference"/>
          <w:b w:val="false"/>
          <w:bCs w:val="false"/>
          <w:i w:val="false"/>
          <w:iCs w:val="false"/>
          <w:u w:val="none"/>
          <w:shd w:fill="auto" w:val="clear"/>
        </w:rPr>
        <w:footnoteReference w:id="9"/>
      </w:r>
      <w:r>
        <w:rPr>
          <w:b w:val="false"/>
          <w:bCs w:val="false"/>
          <w:i w:val="false"/>
          <w:iCs w:val="false"/>
          <w:u w:val="none"/>
          <w:shd w:fill="auto" w:val="clear"/>
        </w:rPr>
        <w:t>.</w:t>
      </w:r>
    </w:p>
    <w:p>
      <w:pPr>
        <w:pStyle w:val="Normal"/>
        <w:bidi w:val="0"/>
        <w:spacing w:lineRule="auto" w:line="276"/>
        <w:jc w:val="start"/>
        <w:rPr>
          <w:b w:val="false"/>
          <w:bCs w:val="false"/>
          <w:i w:val="false"/>
          <w:i w:val="false"/>
          <w:iCs w:val="false"/>
          <w:color w:val="000000"/>
          <w:u w:val="none"/>
          <w:shd w:fill="auto" w:val="clear"/>
        </w:rPr>
      </w:pPr>
      <w:r>
        <w:rPr>
          <w:b w:val="false"/>
          <w:bCs w:val="false"/>
          <w:i w:val="false"/>
          <w:iCs w:val="false"/>
          <w:color w:val="000000"/>
          <w:u w:val="none"/>
          <w:shd w:fill="auto" w:val="clear"/>
        </w:rPr>
      </w:r>
    </w:p>
    <w:p>
      <w:pPr>
        <w:pStyle w:val="Normal"/>
        <w:bidi w:val="0"/>
        <w:spacing w:lineRule="auto" w:line="276"/>
        <w:jc w:val="start"/>
        <w:rPr/>
      </w:pPr>
      <w:r>
        <w:rPr>
          <w:b w:val="false"/>
          <w:bCs w:val="false"/>
        </w:rPr>
        <w:t>Juba 2011. a nentis</w:t>
      </w:r>
      <w:r>
        <w:rPr>
          <w:b w:val="false"/>
          <w:bCs w:val="false"/>
        </w:rPr>
        <w:t xml:space="preserve"> TTÜ juhtivteadur Hinrikus</w:t>
      </w:r>
      <w:r>
        <w:rPr>
          <w:rStyle w:val="FootnoteReference"/>
          <w:b w:val="false"/>
          <w:bCs w:val="false"/>
        </w:rPr>
        <w:footnoteReference w:id="10"/>
      </w:r>
      <w:r>
        <w:rPr>
          <w:b w:val="false"/>
          <w:bCs w:val="false"/>
        </w:rPr>
        <w:t>: „Kehtivad piir</w:t>
      </w:r>
      <w:r>
        <w:rPr>
          <w:b w:val="false"/>
          <w:bCs w:val="false"/>
        </w:rPr>
        <w:t>normid</w:t>
      </w:r>
      <w:r>
        <w:rPr>
          <w:b w:val="false"/>
          <w:bCs w:val="false"/>
        </w:rPr>
        <w:t xml:space="preserve"> on väga hästi kooskõlas mobiili poolt tekitatava-kasutatava väljatugevusega.</w:t>
      </w:r>
      <w:r>
        <w:rPr>
          <w:b w:val="false"/>
          <w:bCs w:val="false"/>
          <w:u w:val="none"/>
        </w:rPr>
        <w:t xml:space="preserve"> Nende normide taga on mobiilitootjate lobi. Sellest [lobbist] lähtudes on ka Maailma Terviseorganisatsioon (WHO) kinnitanud, et oht tervisele ei ole tõenäoline. </w:t>
      </w:r>
      <w:r>
        <w:rPr>
          <w:b w:val="false"/>
          <w:bCs w:val="false"/>
          <w:i w:val="false"/>
          <w:iCs w:val="false"/>
          <w:color w:val="000000"/>
          <w:u w:val="none"/>
          <w:shd w:fill="auto" w:val="clear"/>
        </w:rPr>
        <w:t xml:space="preserve">Sõltumatud teadlased on pikka aega teravalt kritiseerinud seda WHO seisukohta ja selle taga seisvaid isikuid.”  </w:t>
      </w:r>
    </w:p>
    <w:p>
      <w:pPr>
        <w:pStyle w:val="Normal"/>
        <w:bidi w:val="0"/>
        <w:spacing w:lineRule="auto" w:line="276"/>
        <w:jc w:val="start"/>
        <w:rPr/>
      </w:pPr>
      <w:r>
        <w:rPr>
          <w:b w:val="false"/>
          <w:bCs w:val="false"/>
          <w:i w:val="false"/>
          <w:iCs w:val="false"/>
          <w:color w:val="000000"/>
          <w:u w:val="none"/>
          <w:shd w:fill="auto" w:val="clear"/>
        </w:rPr>
        <w:t xml:space="preserve">Ja nii kestab see siiani.   </w:t>
      </w:r>
      <w:r>
        <w:rPr>
          <w:rFonts w:eastAsia="NSimSun" w:cs="Lucida Sans"/>
          <w:b w:val="false"/>
          <w:bCs w:val="false"/>
          <w:i w:val="false"/>
          <w:iCs w:val="false"/>
          <w:color w:val="000000"/>
          <w:kern w:val="2"/>
          <w:sz w:val="24"/>
          <w:szCs w:val="24"/>
          <w:u w:val="none"/>
          <w:shd w:fill="auto" w:val="clear"/>
          <w:lang w:val="et-EE" w:eastAsia="zh-CN" w:bidi="hi-IN"/>
        </w:rPr>
        <w:t xml:space="preserve">WHO keeldus 2024. </w:t>
      </w:r>
      <w:r>
        <w:rPr>
          <w:rFonts w:eastAsia="NSimSun" w:cs="Lucida Sans"/>
          <w:b w:val="false"/>
          <w:bCs w:val="false"/>
          <w:i w:val="false"/>
          <w:iCs w:val="false"/>
          <w:color w:val="000000"/>
          <w:kern w:val="2"/>
          <w:sz w:val="24"/>
          <w:szCs w:val="24"/>
          <w:u w:val="none"/>
          <w:shd w:fill="auto" w:val="clear"/>
          <w:lang w:val="et-EE" w:eastAsia="zh-CN" w:bidi="hi-IN"/>
        </w:rPr>
        <w:t>a</w:t>
      </w:r>
      <w:r>
        <w:rPr>
          <w:rFonts w:eastAsia="NSimSun" w:cs="Lucida Sans"/>
          <w:b w:val="false"/>
          <w:bCs w:val="false"/>
          <w:i w:val="false"/>
          <w:iCs w:val="false"/>
          <w:color w:val="000000"/>
          <w:kern w:val="2"/>
          <w:sz w:val="24"/>
          <w:szCs w:val="24"/>
          <w:u w:val="none"/>
          <w:shd w:fill="auto" w:val="clear"/>
          <w:lang w:val="et-EE" w:eastAsia="zh-CN" w:bidi="hi-IN"/>
        </w:rPr>
        <w:t xml:space="preserve"> taas kinnitamast, et </w:t>
      </w:r>
      <w:r>
        <w:rPr>
          <w:rFonts w:eastAsia="NSimSun" w:cs="Lucida Sans"/>
          <w:b w:val="false"/>
          <w:bCs w:val="false"/>
          <w:i w:val="false"/>
          <w:iCs w:val="false"/>
          <w:color w:val="000000"/>
          <w:kern w:val="2"/>
          <w:sz w:val="24"/>
          <w:szCs w:val="24"/>
          <w:u w:val="none"/>
          <w:shd w:fill="auto" w:val="clear"/>
          <w:lang w:val="et-EE" w:eastAsia="zh-CN" w:bidi="hi-IN"/>
        </w:rPr>
        <w:t xml:space="preserve">raadiosageduslik </w:t>
      </w:r>
      <w:r>
        <w:rPr>
          <w:rFonts w:eastAsia="NSimSun" w:cs="Lucida Sans"/>
          <w:b w:val="false"/>
          <w:bCs w:val="false"/>
          <w:i w:val="false"/>
          <w:iCs w:val="false"/>
          <w:color w:val="000000"/>
          <w:kern w:val="2"/>
          <w:sz w:val="24"/>
          <w:szCs w:val="24"/>
          <w:u w:val="none"/>
          <w:shd w:fill="auto" w:val="clear"/>
          <w:lang w:val="et-EE" w:eastAsia="zh-CN" w:bidi="hi-IN"/>
        </w:rPr>
        <w:t>kiirgus on kindel kantserogeen.</w:t>
      </w:r>
      <w:r>
        <w:rPr>
          <w:rFonts w:eastAsia="NSimSun" w:cs="Lucida Sans"/>
          <w:b w:val="false"/>
          <w:bCs w:val="false"/>
          <w:i w:val="false"/>
          <w:iCs w:val="false"/>
          <w:color w:val="000000"/>
          <w:kern w:val="2"/>
          <w:sz w:val="24"/>
          <w:szCs w:val="24"/>
          <w:u w:val="none"/>
          <w:shd w:fill="auto" w:val="clear"/>
          <w:lang w:val="et-EE" w:eastAsia="zh-CN" w:bidi="hi-IN"/>
        </w:rPr>
        <w:t xml:space="preserve"> </w:t>
      </w:r>
      <w:r>
        <w:rPr>
          <w:b w:val="false"/>
          <w:bCs w:val="false"/>
          <w:i w:val="false"/>
          <w:iCs w:val="false"/>
          <w:color w:val="000000"/>
          <w:u w:val="none"/>
          <w:shd w:fill="auto" w:val="clear"/>
        </w:rPr>
        <w:t>Om</w:t>
      </w:r>
      <w:r>
        <w:rPr>
          <w:b w:val="false"/>
          <w:bCs w:val="false"/>
          <w:i w:val="false"/>
          <w:iCs w:val="false"/>
          <w:color w:val="000000"/>
          <w:u w:val="none"/>
          <w:shd w:fill="auto" w:val="clear"/>
        </w:rPr>
        <w:t>a</w:t>
      </w:r>
      <w:r>
        <w:rPr>
          <w:b w:val="false"/>
          <w:bCs w:val="false"/>
          <w:i w:val="false"/>
          <w:iCs w:val="false"/>
          <w:color w:val="000000"/>
          <w:u w:val="none"/>
          <w:shd w:fill="auto" w:val="clear"/>
        </w:rPr>
        <w:t xml:space="preserve"> seisukoha kujundamisel valis WHO teadusartikleid "</w:t>
      </w:r>
      <w:r>
        <w:rPr>
          <w:b w:val="false"/>
          <w:bCs w:val="false"/>
          <w:i/>
          <w:iCs/>
          <w:color w:val="000000"/>
          <w:u w:val="none"/>
          <w:shd w:fill="auto" w:val="clear"/>
        </w:rPr>
        <w:t>cherry picking</w:t>
      </w:r>
      <w:r>
        <w:rPr>
          <w:b w:val="false"/>
          <w:bCs w:val="false"/>
          <w:i w:val="false"/>
          <w:iCs w:val="false"/>
          <w:color w:val="000000"/>
          <w:u w:val="none"/>
          <w:shd w:fill="auto" w:val="clear"/>
        </w:rPr>
        <w:t>" põhimõtte</w:t>
      </w:r>
      <w:r>
        <w:rPr>
          <w:b w:val="false"/>
          <w:bCs w:val="false"/>
          <w:i w:val="false"/>
          <w:iCs w:val="false"/>
          <w:color w:val="000000"/>
          <w:u w:val="none"/>
          <w:shd w:fill="auto" w:val="clear"/>
        </w:rPr>
        <w:t>l</w:t>
      </w:r>
      <w:r>
        <w:rPr>
          <w:b w:val="false"/>
          <w:bCs w:val="false"/>
          <w:i w:val="false"/>
          <w:iCs w:val="false"/>
          <w:color w:val="000000"/>
          <w:u w:val="none"/>
          <w:shd w:fill="auto" w:val="clear"/>
        </w:rPr>
        <w:t xml:space="preserve">. </w:t>
      </w:r>
      <w:r>
        <w:rPr>
          <w:b/>
          <w:bCs/>
          <w:i w:val="false"/>
          <w:iCs w:val="false"/>
          <w:color w:val="000000"/>
          <w:u w:val="none"/>
          <w:shd w:fill="auto" w:val="clear"/>
        </w:rPr>
        <w:t xml:space="preserve">Enamik elektromagnetväljade tervisemõju uurivatest </w:t>
      </w:r>
      <w:r>
        <w:rPr>
          <w:b/>
          <w:bCs/>
          <w:i w:val="false"/>
          <w:iCs w:val="false"/>
          <w:color w:val="000000"/>
          <w:u w:val="none"/>
          <w:shd w:fill="auto" w:val="clear"/>
        </w:rPr>
        <w:t xml:space="preserve">sõltumatutest </w:t>
      </w:r>
      <w:r>
        <w:rPr>
          <w:b/>
          <w:bCs/>
          <w:i w:val="false"/>
          <w:iCs w:val="false"/>
          <w:color w:val="000000"/>
          <w:u w:val="none"/>
          <w:shd w:fill="auto" w:val="clear"/>
        </w:rPr>
        <w:t>teadlastest ei nõustu WHO seisukohtadega.</w:t>
      </w:r>
      <w:r>
        <w:rPr>
          <w:rStyle w:val="FootnoteReference"/>
          <w:b w:val="false"/>
          <w:bCs w:val="false"/>
          <w:i w:val="false"/>
          <w:iCs w:val="false"/>
          <w:color w:val="000000"/>
          <w:u w:val="none"/>
          <w:shd w:fill="auto" w:val="clear"/>
        </w:rPr>
        <w:footnoteReference w:id="11"/>
      </w:r>
      <w:r>
        <w:rPr>
          <w:b w:val="false"/>
          <w:bCs w:val="false"/>
          <w:i w:val="false"/>
          <w:iCs w:val="false"/>
          <w:color w:val="000000"/>
          <w:u w:val="none"/>
          <w:shd w:fill="auto" w:val="clear"/>
        </w:rPr>
        <w:t xml:space="preserve"> </w:t>
      </w:r>
      <w:r>
        <w:rPr>
          <w:b w:val="false"/>
          <w:bCs w:val="false"/>
        </w:rPr>
        <w:br/>
      </w:r>
    </w:p>
    <w:p>
      <w:pPr>
        <w:pStyle w:val="Normal"/>
        <w:bidi w:val="0"/>
        <w:spacing w:lineRule="auto" w:line="276"/>
        <w:jc w:val="start"/>
        <w:rPr/>
      </w:pPr>
      <w:r>
        <w:rPr>
          <w:b w:val="false"/>
          <w:bCs w:val="false"/>
          <w:i w:val="false"/>
          <w:iCs w:val="false"/>
          <w:color w:val="000000"/>
          <w:u w:val="none"/>
          <w:shd w:fill="auto" w:val="clear"/>
        </w:rPr>
        <w:t>Ka USA</w:t>
      </w:r>
      <w:del w:id="367" w:author="Unknown Author" w:date="2024-11-12T17:51:21Z">
        <w:r>
          <w:rPr>
            <w:b w:val="false"/>
            <w:bCs w:val="false"/>
            <w:i w:val="false"/>
            <w:iCs w:val="false"/>
            <w:color w:val="000000"/>
            <w:u w:val="none"/>
            <w:shd w:fill="auto" w:val="clear"/>
          </w:rPr>
          <w:delText>-s</w:delText>
        </w:r>
      </w:del>
      <w:r>
        <w:rPr>
          <w:b w:val="false"/>
          <w:bCs w:val="false"/>
          <w:i w:val="false"/>
          <w:iCs w:val="false"/>
          <w:color w:val="000000"/>
          <w:u w:val="none"/>
          <w:shd w:fill="auto" w:val="clear"/>
        </w:rPr>
        <w:t xml:space="preserve"> valitsusasutused aastakümneid eiranud mobiilside</w:t>
      </w:r>
      <w:ins w:id="368" w:author="Unknown Author" w:date="2024-11-07T17:55:55Z">
        <w:r>
          <w:rPr>
            <w:b w:val="false"/>
            <w:bCs w:val="false"/>
            <w:i w:val="false"/>
            <w:iCs w:val="false"/>
            <w:color w:val="000000"/>
            <w:u w:val="none"/>
            <w:shd w:fill="auto" w:val="clear"/>
          </w:rPr>
          <w:t xml:space="preserve"> ja </w:t>
        </w:r>
      </w:ins>
      <w:del w:id="369" w:author="Unknown Author" w:date="2024-11-07T17:55:55Z">
        <w:r>
          <w:rPr>
            <w:b w:val="false"/>
            <w:bCs w:val="false"/>
            <w:i w:val="false"/>
            <w:iCs w:val="false"/>
            <w:color w:val="000000"/>
            <w:u w:val="none"/>
            <w:shd w:fill="auto" w:val="clear"/>
          </w:rPr>
          <w:delText>-</w:delText>
        </w:r>
      </w:del>
      <w:r>
        <w:rPr>
          <w:b w:val="false"/>
          <w:bCs w:val="false"/>
          <w:i w:val="false"/>
          <w:iCs w:val="false"/>
          <w:color w:val="000000"/>
          <w:u w:val="none"/>
          <w:shd w:fill="auto" w:val="clear"/>
        </w:rPr>
        <w:t xml:space="preserve">wifi haigusi põhjustavat mõju – </w:t>
      </w:r>
      <w:del w:id="370" w:author="Unknown Author" w:date="2024-11-12T08:46:14Z">
        <w:r>
          <w:rPr>
            <w:b w:val="false"/>
            <w:bCs w:val="false"/>
            <w:i w:val="false"/>
            <w:iCs w:val="false"/>
            <w:color w:val="000000"/>
            <w:u w:val="none"/>
            <w:shd w:fill="auto" w:val="clear"/>
          </w:rPr>
          <w:delText xml:space="preserve">taas „tänu” </w:delText>
        </w:r>
      </w:del>
      <w:r>
        <w:rPr>
          <w:b w:val="false"/>
          <w:bCs w:val="false"/>
          <w:i w:val="false"/>
          <w:iCs w:val="false"/>
          <w:color w:val="000000"/>
          <w:u w:val="none"/>
          <w:shd w:fill="auto" w:val="clear"/>
        </w:rPr>
        <w:t xml:space="preserve">ikka tehnoloogiafirmade </w:t>
      </w:r>
      <w:ins w:id="371" w:author="Unknown Author" w:date="2024-11-12T08:46:19Z">
        <w:r>
          <w:rPr>
            <w:b w:val="false"/>
            <w:bCs w:val="false"/>
            <w:i w:val="false"/>
            <w:iCs w:val="false"/>
            <w:color w:val="000000"/>
            <w:u w:val="none"/>
            <w:shd w:fill="auto" w:val="clear"/>
          </w:rPr>
          <w:t>survel</w:t>
        </w:r>
      </w:ins>
      <w:r>
        <w:rPr>
          <w:b w:val="false"/>
          <w:bCs w:val="false"/>
          <w:i w:val="false"/>
          <w:iCs w:val="false"/>
          <w:color w:val="000000"/>
          <w:u w:val="none"/>
          <w:shd w:fill="auto" w:val="clear"/>
        </w:rPr>
        <w:t>.</w:t>
      </w:r>
      <w:r>
        <w:rPr>
          <w:rStyle w:val="FootnoteReference"/>
          <w:b w:val="false"/>
          <w:bCs w:val="false"/>
          <w:i w:val="false"/>
          <w:iCs w:val="false"/>
          <w:color w:val="000000"/>
          <w:u w:val="none"/>
          <w:shd w:fill="auto" w:val="clear"/>
        </w:rPr>
        <w:footnoteReference w:id="12"/>
      </w:r>
      <w:r>
        <w:rPr>
          <w:b w:val="false"/>
          <w:bCs w:val="false"/>
          <w:i w:val="false"/>
          <w:iCs w:val="false"/>
          <w:color w:val="000000"/>
          <w:u w:val="none"/>
          <w:shd w:fill="auto" w:val="clear"/>
        </w:rPr>
        <w:t xml:space="preserve">  Lõpuks</w:t>
      </w:r>
      <w:del w:id="372" w:author="Unknown Author" w:date="2024-11-12T08:46:34Z">
        <w:r>
          <w:rPr>
            <w:b w:val="false"/>
            <w:bCs w:val="false"/>
            <w:i w:val="false"/>
            <w:iCs w:val="false"/>
            <w:color w:val="000000"/>
            <w:u w:val="none"/>
            <w:shd w:fill="auto" w:val="clear"/>
          </w:rPr>
          <w:delText xml:space="preserve">  </w:delText>
        </w:r>
      </w:del>
      <w:del w:id="373" w:author="Unknown Author" w:date="2024-11-12T17:51:46Z">
        <w:r>
          <w:rPr>
            <w:b w:val="false"/>
            <w:bCs w:val="false"/>
            <w:i w:val="false"/>
            <w:iCs w:val="false"/>
            <w:color w:val="000000"/>
            <w:u w:val="none"/>
            <w:shd w:fill="auto" w:val="clear"/>
          </w:rPr>
          <w:delText>Hiljuti</w:delText>
        </w:r>
      </w:del>
      <w:r>
        <w:rPr>
          <w:b w:val="false"/>
          <w:bCs w:val="false"/>
          <w:i w:val="false"/>
          <w:iCs w:val="false"/>
          <w:color w:val="000000"/>
          <w:u w:val="none"/>
          <w:shd w:fill="auto" w:val="clear"/>
        </w:rPr>
        <w:t xml:space="preserve"> </w:t>
      </w:r>
      <w:ins w:id="374" w:author="Unknown Author" w:date="2024-11-12T17:51:46Z">
        <w:r>
          <w:rPr>
            <w:b w:val="false"/>
            <w:bCs w:val="false"/>
          </w:rPr>
          <w:t>2021. a</w:t>
        </w:r>
      </w:ins>
      <w:r>
        <w:rPr>
          <w:b w:val="false"/>
          <w:bCs w:val="false"/>
          <w:u w:val="none"/>
          <w:rPrChange w:id="0" w:author="Unknown Author" w:date="2024-11-12T17:51:41Z"/>
        </w:rPr>
        <w:t xml:space="preserve"> USA ülemkohus</w:t>
      </w:r>
      <w:del w:id="376" w:author="Unknown Author" w:date="2024-11-12T17:51:51Z">
        <w:r>
          <w:rPr>
            <w:b w:val="false"/>
            <w:bCs w:val="false"/>
            <w:u w:val="none"/>
          </w:rPr>
          <w:delText xml:space="preserve"> (2021. a) </w:delText>
        </w:r>
      </w:del>
      <w:r>
        <w:rPr>
          <w:b w:val="false"/>
          <w:bCs w:val="false"/>
          <w:u w:val="none"/>
        </w:rPr>
        <w:t xml:space="preserve"> otsustas</w:t>
      </w:r>
      <w:r>
        <w:rPr>
          <w:b w:val="false"/>
          <w:bCs w:val="false"/>
          <w:u w:val="none"/>
          <w:rPrChange w:id="0" w:author="Unknown Author" w:date="2024-11-12T17:51:41Z"/>
        </w:rPr>
        <w:t>, et kohustab USA Föderaalset Sidekomisjoni andma selgitusi, miks on ignoreeritud teaduslikke tõendeid juhtmevaba kiirguse kahjulikkusest.</w:t>
      </w:r>
      <w:del w:id="378" w:author="Unknown Author" w:date="2024-11-12T08:46:38Z">
        <w:r>
          <w:rPr>
            <w:b w:val="false"/>
            <w:bCs w:val="false"/>
            <w:u w:val="none"/>
          </w:rPr>
          <w:delText xml:space="preserve">  </w:delText>
        </w:r>
      </w:del>
      <w:ins w:id="379" w:author="Unknown Author" w:date="2024-11-12T08:46:38Z">
        <w:r>
          <w:rPr>
            <w:b w:val="false"/>
            <w:bCs w:val="false"/>
            <w:u w:val="none"/>
          </w:rPr>
          <w:t xml:space="preserve"> </w:t>
        </w:r>
      </w:ins>
      <w:r>
        <w:rPr>
          <w:b w:val="false"/>
          <w:bCs w:val="false"/>
          <w:rPrChange w:id="0" w:author="Unknown Author" w:date="2024-11-12T17:51:41Z"/>
        </w:rPr>
        <w:t xml:space="preserve">Eelnevalt oli Columbia ringkonna apellatsioonikohus leidnud, et </w:t>
      </w:r>
      <w:r>
        <w:rPr>
          <w:b/>
          <w:bCs/>
          <w:rPrChange w:id="0" w:author="Unknown Author" w:date="2024-11-12T17:51:41Z"/>
        </w:rPr>
        <w:t>USA Föderaalse Sidekomisjoni 2019. a otsus</w:t>
      </w:r>
      <w:r>
        <w:rPr>
          <w:b/>
          <w:bCs/>
        </w:rPr>
        <w:t xml:space="preserve"> säilitada inimeste kokkupuutele juhtmevaba kiirgusega 1996. aasta ohutusnormid  on </w:t>
      </w:r>
      <w:r>
        <w:rPr>
          <w:rStyle w:val="Strong"/>
          <w:b/>
          <w:bCs/>
        </w:rPr>
        <w:t>“meelevaldne ja kapriisne”</w:t>
      </w:r>
      <w:r>
        <w:rPr>
          <w:b/>
          <w:bCs/>
        </w:rPr>
        <w:t>.</w:t>
      </w:r>
      <w:r>
        <w:rPr>
          <w:rStyle w:val="FootnoteReference"/>
          <w:b/>
          <w:bCs/>
        </w:rPr>
        <w:footnoteReference w:id="13"/>
      </w:r>
      <w:r>
        <w:rPr>
          <w:b/>
          <w:bCs/>
        </w:rPr>
        <w:t xml:space="preserve">  </w:t>
      </w:r>
      <w:r>
        <w:rPr>
          <w:b w:val="false"/>
          <w:bCs w:val="false"/>
        </w:rPr>
        <w:t xml:space="preserve">Eestis kehtivad praegu </w:t>
      </w:r>
      <w:del w:id="382" w:author="Unknown Author" w:date="2024-11-12T08:46:59Z">
        <w:r>
          <w:rPr>
            <w:b w:val="false"/>
            <w:bCs w:val="false"/>
          </w:rPr>
          <w:delText xml:space="preserve">samas </w:delText>
        </w:r>
      </w:del>
      <w:ins w:id="383" w:author="Unknown Author" w:date="2024-11-12T08:46:59Z">
        <w:r>
          <w:rPr>
            <w:b w:val="false"/>
            <w:bCs w:val="false"/>
          </w:rPr>
          <w:t xml:space="preserve">USAga analoogsed </w:t>
        </w:r>
      </w:ins>
      <w:r>
        <w:rPr>
          <w:b w:val="false"/>
          <w:bCs w:val="false"/>
        </w:rPr>
        <w:t>piirnormid</w:t>
      </w:r>
      <w:del w:id="384" w:author="Unknown Author" w:date="2024-11-12T08:47:10Z">
        <w:r>
          <w:rPr>
            <w:b w:val="false"/>
            <w:bCs w:val="false"/>
          </w:rPr>
          <w:delText xml:space="preserve"> mis USAs</w:delText>
        </w:r>
      </w:del>
      <w:r>
        <w:rPr>
          <w:b w:val="false"/>
          <w:bCs w:val="false"/>
        </w:rPr>
        <w:t>.</w:t>
      </w:r>
    </w:p>
    <w:p>
      <w:pPr>
        <w:pStyle w:val="Normal"/>
        <w:bidi w:val="0"/>
        <w:spacing w:lineRule="auto" w:line="276"/>
        <w:jc w:val="start"/>
        <w:rPr>
          <w:b w:val="false"/>
          <w:bCs w:val="false"/>
        </w:rPr>
      </w:pPr>
      <w:del w:id="385" w:author="Unknown Author" w:date="2024-11-07T17:59:21Z">
        <w:r>
          <w:rPr>
            <w:b w:val="false"/>
            <w:bCs w:val="false"/>
          </w:rPr>
          <w:delText xml:space="preserve">Ilmselt see meediakampaania ei olnud juhuslik, kuna järgnes perioodile, kui Eesti EÜT sündroomiga inimesed olid teinud teinud „gerilja”protestiaktsioone 5G kasutuselevõtu vastu, samuti saatnud MKMile ja SoMile protestikirju - kuna teadlased olid hoiatanud, et 5G andmeside on veel palju tervistkahjutavam tehnoloogia, kui olid varasemad. </w:delText>
        </w:r>
      </w:del>
    </w:p>
    <w:p>
      <w:pPr>
        <w:pStyle w:val="Normal"/>
        <w:spacing w:lineRule="auto" w:line="276"/>
        <w:rPr/>
      </w:pPr>
      <w:r>
        <w:rPr>
          <w:b/>
          <w:bCs/>
          <w:u w:val="none"/>
        </w:rPr>
        <w:t xml:space="preserve">Mõelgem, kas Eestis lastele ja koolidele suunatud tehnoloogiafirmade lobitöö - nt tasuta pakutavad juhtmevabad </w:t>
      </w:r>
      <w:r>
        <w:rPr>
          <w:b/>
          <w:bCs/>
          <w:u w:val="none"/>
        </w:rPr>
        <w:t>nuti</w:t>
      </w:r>
      <w:r>
        <w:rPr>
          <w:b/>
          <w:bCs/>
          <w:u w:val="none"/>
        </w:rPr>
        <w:t xml:space="preserve">seadmed, pole mitte ebaeetiline ja </w:t>
      </w:r>
      <w:r>
        <w:rPr>
          <w:b/>
          <w:bCs/>
          <w:u w:val="none"/>
        </w:rPr>
        <w:t>põhi</w:t>
      </w:r>
      <w:r>
        <w:rPr>
          <w:b/>
          <w:bCs/>
          <w:u w:val="none"/>
        </w:rPr>
        <w:t>seadusega vastuolus ?</w:t>
      </w:r>
    </w:p>
    <w:p>
      <w:pPr>
        <w:pStyle w:val="Normal"/>
        <w:rPr>
          <w:u w:val="none"/>
        </w:rPr>
      </w:pPr>
      <w:r>
        <w:rPr>
          <w:u w:val="none"/>
        </w:rPr>
      </w:r>
    </w:p>
    <w:p>
      <w:pPr>
        <w:pStyle w:val="Normal"/>
        <w:bidi w:val="0"/>
        <w:spacing w:lineRule="auto" w:line="276"/>
        <w:jc w:val="start"/>
        <w:rPr>
          <w:b w:val="false"/>
          <w:bCs w:val="false"/>
        </w:rPr>
      </w:pPr>
      <w:r>
        <w:rPr>
          <w:b w:val="false"/>
          <w:bCs w:val="false"/>
        </w:rPr>
      </w:r>
    </w:p>
    <w:p>
      <w:pPr>
        <w:pStyle w:val="Normal"/>
        <w:bidi w:val="0"/>
        <w:spacing w:lineRule="auto" w:line="276"/>
        <w:ind w:hanging="0" w:start="0" w:end="0"/>
        <w:jc w:val="start"/>
        <w:rPr>
          <w:b/>
          <w:bCs/>
          <w:color w:val="18A303"/>
          <w:sz w:val="28"/>
          <w:szCs w:val="28"/>
        </w:rPr>
      </w:pPr>
      <w:r>
        <w:rPr>
          <w:b/>
          <w:bCs/>
          <w:color w:val="18A303"/>
          <w:sz w:val="28"/>
          <w:szCs w:val="28"/>
        </w:rPr>
        <w:t xml:space="preserve">4. „Nutireeglid” koolides mujal Euroopas.  </w:t>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r>
    </w:p>
    <w:p>
      <w:pPr>
        <w:pStyle w:val="Normal"/>
        <w:spacing w:lineRule="auto" w:line="276"/>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t xml:space="preserve">Osades Euroopa riikides on koolides olnud nutitelefonide kasutamine keelatud algusest peale. Kontinentaal-Euroopas lastele mobiiltelefone enne 12 a saamist ei ostetagi.  </w:t>
      </w:r>
      <w:r>
        <w:rPr>
          <w:rFonts w:eastAsia="NSimSun" w:cs="Lucida Sans"/>
          <w:color w:val="auto"/>
          <w:kern w:val="2"/>
          <w:sz w:val="24"/>
          <w:szCs w:val="24"/>
          <w:u w:val="single"/>
          <w:lang w:val="et-EE" w:eastAsia="zh-CN" w:bidi="hi-IN"/>
        </w:rPr>
        <w:t>Holland ja Belgia</w:t>
      </w:r>
      <w:r>
        <w:rPr>
          <w:rFonts w:eastAsia="NSimSun" w:cs="Lucida Sans"/>
          <w:color w:val="auto"/>
          <w:kern w:val="2"/>
          <w:sz w:val="24"/>
          <w:szCs w:val="24"/>
          <w:u w:val="none"/>
          <w:lang w:val="et-EE" w:eastAsia="zh-CN" w:bidi="hi-IN"/>
        </w:rPr>
        <w:t xml:space="preserve">, kus seni oli range piirang põhikoolis, </w:t>
      </w:r>
      <w:r>
        <w:rPr>
          <w:rFonts w:eastAsia="NSimSun" w:cs="Lucida Sans"/>
          <w:color w:val="auto"/>
          <w:kern w:val="2"/>
          <w:sz w:val="24"/>
          <w:szCs w:val="24"/>
          <w:lang w:val="et-EE" w:eastAsia="zh-CN" w:bidi="hi-IN"/>
        </w:rPr>
        <w:t xml:space="preserve"> </w:t>
      </w:r>
      <w:r>
        <w:rPr>
          <w:rFonts w:eastAsia="NSimSun" w:cs="Lucida Sans"/>
          <w:color w:val="auto"/>
          <w:kern w:val="2"/>
          <w:sz w:val="24"/>
          <w:szCs w:val="24"/>
          <w:lang w:val="et-EE" w:eastAsia="zh-CN" w:bidi="hi-IN"/>
        </w:rPr>
        <w:t>keelustavad</w:t>
      </w:r>
      <w:r>
        <w:rPr>
          <w:rFonts w:eastAsia="NSimSun" w:cs="Lucida Sans"/>
          <w:color w:val="auto"/>
          <w:kern w:val="2"/>
          <w:sz w:val="24"/>
          <w:szCs w:val="24"/>
          <w:lang w:val="et-EE" w:eastAsia="zh-CN" w:bidi="hi-IN"/>
        </w:rPr>
        <w:t xml:space="preserve"> nüüd isiklike nutiseadmete kasutamise ära ka keskoolides.  Soomes on piirangud olenenud koolist või omavalitsusest.  </w:t>
      </w:r>
      <w:r>
        <w:rPr>
          <w:rFonts w:eastAsia="NSimSun" w:cs="Lucida Sans"/>
          <w:color w:val="auto"/>
          <w:kern w:val="2"/>
          <w:sz w:val="24"/>
          <w:szCs w:val="24"/>
          <w:u w:val="single"/>
          <w:lang w:val="et-EE" w:eastAsia="zh-CN" w:bidi="hi-IN"/>
        </w:rPr>
        <w:t xml:space="preserve"> Prantsus</w:t>
      </w:r>
      <w:r>
        <w:rPr>
          <w:rFonts w:eastAsia="NSimSun" w:cs="Lucida Sans"/>
          <w:color w:val="auto"/>
          <w:kern w:val="2"/>
          <w:sz w:val="24"/>
          <w:szCs w:val="24"/>
          <w:u w:val="single"/>
          <w:lang w:val="et-EE" w:eastAsia="zh-CN" w:bidi="hi-IN"/>
        </w:rPr>
        <w:t>maal</w:t>
      </w:r>
      <w:r>
        <w:rPr>
          <w:rFonts w:eastAsia="NSimSun" w:cs="Lucida Sans"/>
          <w:color w:val="auto"/>
          <w:kern w:val="2"/>
          <w:sz w:val="24"/>
          <w:szCs w:val="24"/>
          <w:u w:val="none"/>
          <w:lang w:val="et-EE" w:eastAsia="zh-CN" w:bidi="hi-IN"/>
        </w:rPr>
        <w:t xml:space="preserve"> </w:t>
      </w:r>
      <w:r>
        <w:rPr>
          <w:rFonts w:eastAsia="NSimSun" w:cs="Lucida Sans"/>
          <w:color w:val="auto"/>
          <w:kern w:val="2"/>
          <w:sz w:val="24"/>
          <w:szCs w:val="24"/>
          <w:u w:val="none"/>
          <w:lang w:val="et-EE" w:eastAsia="zh-CN" w:bidi="hi-IN"/>
        </w:rPr>
        <w:t xml:space="preserve">nt Grand Est regioonis, </w:t>
      </w:r>
      <w:r>
        <w:rPr>
          <w:rFonts w:eastAsia="NSimSun" w:cs="Lucida Sans"/>
          <w:color w:val="auto"/>
          <w:kern w:val="2"/>
          <w:sz w:val="24"/>
          <w:szCs w:val="24"/>
          <w:lang w:val="et-EE" w:eastAsia="zh-CN" w:bidi="hi-IN"/>
        </w:rPr>
        <w:t xml:space="preserve">on isiklikud nutiseadmed keelatud </w:t>
      </w:r>
      <w:r>
        <w:rPr>
          <w:rFonts w:eastAsia="NSimSun" w:cs="Lucida Sans"/>
          <w:color w:val="auto"/>
          <w:kern w:val="2"/>
          <w:sz w:val="24"/>
          <w:szCs w:val="24"/>
          <w:lang w:val="et-EE" w:eastAsia="zh-CN" w:bidi="hi-IN"/>
        </w:rPr>
        <w:t>nii tunnis kui vahetunnis</w:t>
      </w:r>
      <w:r>
        <w:rPr>
          <w:rFonts w:eastAsia="NSimSun" w:cs="Lucida Sans"/>
          <w:color w:val="auto"/>
          <w:kern w:val="2"/>
          <w:sz w:val="24"/>
          <w:szCs w:val="24"/>
          <w:lang w:val="et-EE" w:eastAsia="zh-CN" w:bidi="hi-IN"/>
        </w:rPr>
        <w:t xml:space="preserve">, </w:t>
      </w:r>
      <w:r>
        <w:rPr>
          <w:rFonts w:eastAsia="NSimSun" w:cs="Lucida Sans"/>
          <w:color w:val="auto"/>
          <w:kern w:val="2"/>
          <w:sz w:val="24"/>
          <w:szCs w:val="24"/>
          <w:lang w:val="et-EE" w:eastAsia="zh-CN" w:bidi="hi-IN"/>
        </w:rPr>
        <w:t>ka keskkoolis,</w:t>
      </w:r>
      <w:r>
        <w:rPr>
          <w:rFonts w:eastAsia="NSimSun" w:cs="Lucida Sans"/>
          <w:color w:val="auto"/>
          <w:kern w:val="2"/>
          <w:sz w:val="24"/>
          <w:szCs w:val="24"/>
          <w:lang w:val="et-EE" w:eastAsia="zh-CN" w:bidi="hi-IN"/>
        </w:rPr>
        <w:t xml:space="preserve"> </w:t>
      </w:r>
      <w:r>
        <w:rPr>
          <w:rFonts w:eastAsia="NSimSun" w:cs="Lucida Sans"/>
          <w:color w:val="auto"/>
          <w:kern w:val="2"/>
          <w:sz w:val="24"/>
          <w:szCs w:val="24"/>
          <w:lang w:val="et-EE" w:eastAsia="zh-CN" w:bidi="hi-IN"/>
        </w:rPr>
        <w:t xml:space="preserve">ja </w:t>
      </w:r>
      <w:r>
        <w:rPr>
          <w:rFonts w:eastAsia="NSimSun" w:cs="Lucida Sans"/>
          <w:color w:val="auto"/>
          <w:kern w:val="2"/>
          <w:sz w:val="24"/>
          <w:szCs w:val="24"/>
          <w:lang w:val="et-EE" w:eastAsia="zh-CN" w:bidi="hi-IN"/>
        </w:rPr>
        <w:t xml:space="preserve">piirang toimib </w:t>
      </w:r>
      <w:r>
        <w:rPr>
          <w:rFonts w:eastAsia="NSimSun" w:cs="Lucida Sans"/>
          <w:color w:val="auto"/>
          <w:kern w:val="2"/>
          <w:sz w:val="24"/>
          <w:szCs w:val="24"/>
          <w:lang w:val="et-EE" w:eastAsia="zh-CN" w:bidi="hi-IN"/>
        </w:rPr>
        <w:t>hästi. Põhikoolis on</w:t>
      </w:r>
      <w:r>
        <w:rPr>
          <w:rFonts w:eastAsia="NSimSun" w:cs="Lucida Sans"/>
          <w:color w:val="auto"/>
          <w:kern w:val="2"/>
          <w:sz w:val="24"/>
          <w:szCs w:val="24"/>
          <w:lang w:val="et-EE" w:eastAsia="zh-CN" w:bidi="hi-IN"/>
        </w:rPr>
        <w:t xml:space="preserve"> karistuseks telefoni </w:t>
      </w:r>
      <w:r>
        <w:rPr>
          <w:rFonts w:eastAsia="NSimSun" w:cs="Lucida Sans"/>
          <w:color w:val="auto"/>
          <w:kern w:val="2"/>
          <w:sz w:val="24"/>
          <w:szCs w:val="24"/>
          <w:lang w:val="et-EE" w:eastAsia="zh-CN" w:bidi="hi-IN"/>
        </w:rPr>
        <w:t xml:space="preserve">kooli „hoiule andmine” </w:t>
      </w:r>
      <w:r>
        <w:rPr>
          <w:rFonts w:eastAsia="NSimSun" w:cs="Lucida Sans"/>
          <w:color w:val="auto"/>
          <w:kern w:val="2"/>
          <w:sz w:val="24"/>
          <w:szCs w:val="24"/>
          <w:lang w:val="et-EE" w:eastAsia="zh-CN" w:bidi="hi-IN"/>
        </w:rPr>
        <w:t xml:space="preserve">pikemaks ajaks. </w:t>
      </w:r>
      <w:r>
        <w:rPr>
          <w:rFonts w:eastAsia="NSimSun" w:cs="Lucida Sans"/>
          <w:color w:val="auto"/>
          <w:kern w:val="2"/>
          <w:sz w:val="24"/>
          <w:szCs w:val="24"/>
          <w:lang w:val="et-EE" w:eastAsia="zh-CN" w:bidi="hi-IN"/>
        </w:rPr>
        <w:t>Keskkoolinoored on seni saanud vabal tunnil veidi telefone kasutada, kuid neid ei eriti ei kasutata.</w:t>
      </w:r>
      <w:r>
        <w:rPr>
          <w:rFonts w:eastAsia="NSimSun" w:cs="Lucida Sans"/>
          <w:color w:val="auto"/>
          <w:kern w:val="2"/>
          <w:sz w:val="24"/>
          <w:szCs w:val="24"/>
          <w:lang w:val="et-EE" w:eastAsia="zh-CN" w:bidi="hi-IN"/>
        </w:rPr>
        <w:t xml:space="preserve"> </w:t>
      </w:r>
      <w:r>
        <w:rPr>
          <w:rFonts w:eastAsia="NSimSun" w:cs="Lucida Sans"/>
          <w:color w:val="auto"/>
          <w:kern w:val="2"/>
          <w:sz w:val="24"/>
          <w:szCs w:val="24"/>
          <w:lang w:val="et-EE" w:eastAsia="zh-CN" w:bidi="hi-IN"/>
        </w:rPr>
        <w:t xml:space="preserve">Keskkoolis kasutatakse õppetöös nüüd väikse kiirusega laptoppe.  </w:t>
      </w:r>
    </w:p>
    <w:p>
      <w:pPr>
        <w:pStyle w:val="Normal"/>
        <w:spacing w:lineRule="auto" w:line="276"/>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r>
    </w:p>
    <w:p>
      <w:pPr>
        <w:pStyle w:val="Normal"/>
        <w:spacing w:lineRule="auto" w:line="276"/>
        <w:rPr>
          <w:rFonts w:ascii="Liberation Serif" w:hAnsi="Liberation Serif" w:eastAsia="NSimSun" w:cs="Lucida Sans"/>
          <w:color w:val="auto"/>
          <w:kern w:val="2"/>
          <w:sz w:val="24"/>
          <w:szCs w:val="24"/>
          <w:lang w:val="et-EE" w:eastAsia="zh-CN" w:bidi="hi-IN"/>
        </w:rPr>
      </w:pPr>
      <w:r>
        <w:rPr>
          <w:rFonts w:eastAsia="NSimSun" w:cs="Lucida Sans"/>
          <w:b/>
          <w:bCs/>
          <w:color w:val="auto"/>
          <w:kern w:val="2"/>
          <w:sz w:val="24"/>
          <w:szCs w:val="24"/>
          <w:lang w:val="et-EE" w:eastAsia="zh-CN" w:bidi="hi-IN"/>
        </w:rPr>
        <w:t>Kuna kooli või KOVi piirangud on olnud ebapiisavad, on mitmed riigid otsustanud rakendada nutiseadmetele koolis üleriigilisi keeldusid</w:t>
      </w:r>
      <w:r>
        <w:rPr>
          <w:rFonts w:eastAsia="NSimSun" w:cs="Lucida Sans"/>
          <w:b/>
          <w:bCs/>
          <w:color w:val="auto"/>
          <w:kern w:val="2"/>
          <w:sz w:val="24"/>
          <w:szCs w:val="24"/>
          <w:u w:val="none"/>
          <w:lang w:val="et-EE" w:eastAsia="zh-CN" w:bidi="hi-IN"/>
        </w:rPr>
        <w:t xml:space="preserve">: </w:t>
      </w:r>
      <w:r>
        <w:rPr>
          <w:rFonts w:eastAsia="NSimSun" w:cs="Lucida Sans"/>
          <w:b w:val="false"/>
          <w:bCs w:val="false"/>
          <w:color w:val="auto"/>
          <w:kern w:val="2"/>
          <w:sz w:val="24"/>
          <w:szCs w:val="24"/>
          <w:u w:val="none"/>
          <w:lang w:val="et-EE" w:eastAsia="zh-CN" w:bidi="hi-IN"/>
        </w:rPr>
        <w:t xml:space="preserve">näiteks Soome, Rootsi, Belgia, Holland.  Näiteks </w:t>
      </w:r>
      <w:r>
        <w:rPr>
          <w:rFonts w:eastAsia="NSimSun" w:cs="Lucida Sans"/>
          <w:b w:val="false"/>
          <w:bCs w:val="false"/>
          <w:color w:val="auto"/>
          <w:kern w:val="2"/>
          <w:sz w:val="24"/>
          <w:szCs w:val="24"/>
          <w:lang w:val="et-EE" w:eastAsia="zh-CN" w:bidi="hi-IN"/>
        </w:rPr>
        <w:t xml:space="preserve">Rootsi võtab ette </w:t>
      </w:r>
      <w:r>
        <w:rPr>
          <w:rFonts w:eastAsia="NSimSun" w:cs="Lucida Sans"/>
          <w:b/>
          <w:bCs/>
          <w:color w:val="auto"/>
          <w:kern w:val="2"/>
          <w:sz w:val="24"/>
          <w:szCs w:val="24"/>
          <w:lang w:val="et-EE" w:eastAsia="zh-CN" w:bidi="hi-IN"/>
        </w:rPr>
        <w:t xml:space="preserve">ka koolide dedigitaliseerimise </w:t>
      </w:r>
      <w:r>
        <w:rPr>
          <w:rFonts w:eastAsia="NSimSun" w:cs="Lucida Sans"/>
          <w:b w:val="false"/>
          <w:bCs w:val="false"/>
          <w:color w:val="auto"/>
          <w:kern w:val="2"/>
          <w:sz w:val="24"/>
          <w:szCs w:val="24"/>
          <w:lang w:val="et-EE" w:eastAsia="zh-CN" w:bidi="hi-IN"/>
        </w:rPr>
        <w:t>ehk vähendab digimaterjalide kasutamist tundides.</w:t>
      </w:r>
      <w:r>
        <w:rPr>
          <w:rFonts w:eastAsia="NSimSun" w:cs="Lucida Sans"/>
          <w:b/>
          <w:bCs/>
          <w:color w:val="auto"/>
          <w:kern w:val="2"/>
          <w:sz w:val="24"/>
          <w:szCs w:val="24"/>
          <w:lang w:val="et-EE" w:eastAsia="zh-CN" w:bidi="hi-IN"/>
        </w:rPr>
        <w:t xml:space="preserve"> </w:t>
      </w:r>
      <w:r>
        <w:rPr>
          <w:rFonts w:eastAsia="NSimSun" w:cs="Lucida Sans"/>
          <w:color w:val="auto"/>
          <w:kern w:val="2"/>
          <w:sz w:val="24"/>
          <w:szCs w:val="24"/>
          <w:lang w:val="et-EE" w:eastAsia="zh-CN" w:bidi="hi-IN"/>
        </w:rPr>
        <w:t>(info pärit Eesti Rahvusringhäälingu uudistest.)</w:t>
        <w:br/>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r>
    </w:p>
    <w:p>
      <w:pPr>
        <w:pStyle w:val="Normal"/>
        <w:bidi w:val="0"/>
        <w:spacing w:lineRule="auto" w:line="276"/>
        <w:ind w:hanging="0" w:start="0" w:end="0"/>
        <w:jc w:val="start"/>
        <w:rPr>
          <w:b/>
          <w:bCs/>
          <w:color w:val="18A303"/>
          <w:sz w:val="28"/>
          <w:szCs w:val="28"/>
        </w:rPr>
      </w:pPr>
      <w:r>
        <w:rPr>
          <w:b/>
          <w:bCs/>
          <w:color w:val="18A303"/>
          <w:sz w:val="28"/>
          <w:szCs w:val="28"/>
        </w:rPr>
        <w:t xml:space="preserve">5. Kuidas minimeerida raadiokiirgust õppetöös Eestis </w:t>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b/>
          <w:bCs/>
          <w:color w:val="auto"/>
          <w:kern w:val="2"/>
          <w:sz w:val="24"/>
          <w:szCs w:val="24"/>
          <w:lang w:val="et-EE" w:eastAsia="zh-CN" w:bidi="hi-IN"/>
        </w:rPr>
        <w:t>- Paljud nutitelefonid-tahvlid saab ühendada internetti juhtmega</w:t>
      </w:r>
      <w:r>
        <w:rPr>
          <w:rFonts w:eastAsia="NSimSun" w:cs="Lucida Sans"/>
          <w:color w:val="auto"/>
          <w:kern w:val="2"/>
          <w:sz w:val="24"/>
          <w:szCs w:val="24"/>
          <w:lang w:val="et-EE" w:eastAsia="zh-CN" w:bidi="hi-IN"/>
        </w:rPr>
        <w:t xml:space="preserve"> –  laadimispesa või USB ava kaudu, selleks on olemas adapterid</w:t>
      </w:r>
      <w:r>
        <w:rPr>
          <w:rStyle w:val="FootnoteReference"/>
          <w:rFonts w:eastAsia="NSimSun" w:cs="Lucida Sans"/>
          <w:color w:val="auto"/>
          <w:kern w:val="2"/>
          <w:sz w:val="24"/>
          <w:szCs w:val="24"/>
          <w:lang w:val="et-EE" w:eastAsia="zh-CN" w:bidi="hi-IN"/>
        </w:rPr>
        <w:footnoteReference w:id="14"/>
      </w:r>
      <w:r>
        <w:rPr>
          <w:rFonts w:eastAsia="NSimSun" w:cs="Lucida Sans"/>
          <w:color w:val="auto"/>
          <w:kern w:val="2"/>
          <w:sz w:val="24"/>
          <w:szCs w:val="24"/>
          <w:lang w:val="et-EE" w:eastAsia="zh-CN" w:bidi="hi-IN"/>
        </w:rPr>
        <w:t xml:space="preserve">.  </w:t>
      </w:r>
      <w:r>
        <w:rPr>
          <w:rFonts w:eastAsia="NSimSun" w:cs="Lucida Sans"/>
          <w:b w:val="false"/>
          <w:bCs w:val="false"/>
          <w:color w:val="auto"/>
          <w:kern w:val="2"/>
          <w:sz w:val="24"/>
          <w:szCs w:val="24"/>
          <w:lang w:val="et-EE" w:eastAsia="zh-CN" w:bidi="hi-IN"/>
        </w:rPr>
        <w:t xml:space="preserve"> Juhtmega internetti ühendumine võtab ära enamiku nutiseadmete kiirgusest. </w:t>
      </w:r>
      <w:r>
        <w:rPr>
          <w:rFonts w:eastAsia="NSimSun" w:cs="Lucida Sans"/>
          <w:color w:val="auto"/>
          <w:kern w:val="2"/>
          <w:sz w:val="24"/>
          <w:szCs w:val="24"/>
          <w:lang w:val="et-EE" w:eastAsia="zh-CN" w:bidi="hi-IN"/>
        </w:rPr>
        <w:t xml:space="preserve"> Lisaks soovitav lülitada telefon-tahvel ka lennukirežiimi või välja wifi, andmeside, asukoht.   Paljudes kodudes on juhtmega internet tehtav, eeldab aga teavitustööd.</w:t>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t xml:space="preserve">- </w:t>
      </w:r>
      <w:r>
        <w:rPr>
          <w:rFonts w:eastAsia="NSimSun" w:cs="Lucida Sans"/>
          <w:b/>
          <w:bCs/>
          <w:color w:val="auto"/>
          <w:kern w:val="2"/>
          <w:sz w:val="24"/>
          <w:szCs w:val="24"/>
          <w:lang w:val="et-EE" w:eastAsia="zh-CN" w:bidi="hi-IN"/>
        </w:rPr>
        <w:t>Juhtmega</w:t>
      </w:r>
      <w:r>
        <w:rPr>
          <w:rFonts w:eastAsia="NSimSun" w:cs="Lucida Sans"/>
          <w:color w:val="auto"/>
          <w:kern w:val="2"/>
          <w:sz w:val="24"/>
          <w:szCs w:val="24"/>
          <w:lang w:val="et-EE" w:eastAsia="zh-CN" w:bidi="hi-IN"/>
        </w:rPr>
        <w:t xml:space="preserve"> </w:t>
      </w:r>
      <w:r>
        <w:rPr>
          <w:rFonts w:eastAsia="NSimSun" w:cs="Lucida Sans"/>
          <w:b/>
          <w:bCs/>
          <w:color w:val="auto"/>
          <w:kern w:val="2"/>
          <w:sz w:val="24"/>
          <w:szCs w:val="24"/>
          <w:lang w:val="et-EE" w:eastAsia="zh-CN" w:bidi="hi-IN"/>
        </w:rPr>
        <w:t>interneti</w:t>
      </w:r>
      <w:r>
        <w:rPr>
          <w:rFonts w:eastAsia="NSimSun" w:cs="Lucida Sans"/>
          <w:b/>
          <w:bCs/>
          <w:color w:val="auto"/>
          <w:kern w:val="2"/>
          <w:sz w:val="24"/>
          <w:szCs w:val="24"/>
          <w:lang w:val="et-EE" w:eastAsia="zh-CN" w:bidi="hi-IN"/>
        </w:rPr>
        <w:t>ühenduste väljaehitamine koolides eeldab tahtmist.</w:t>
      </w:r>
      <w:r>
        <w:rPr>
          <w:rFonts w:eastAsia="NSimSun" w:cs="Lucida Sans"/>
          <w:b w:val="false"/>
          <w:bCs w:val="false"/>
          <w:color w:val="auto"/>
          <w:kern w:val="2"/>
          <w:sz w:val="24"/>
          <w:szCs w:val="24"/>
          <w:lang w:val="et-EE" w:eastAsia="zh-CN" w:bidi="hi-IN"/>
        </w:rPr>
        <w:t xml:space="preserve"> </w:t>
      </w:r>
      <w:r>
        <w:rPr>
          <w:rFonts w:eastAsia="NSimSun" w:cs="Lucida Sans"/>
          <w:b w:val="false"/>
          <w:bCs w:val="false"/>
          <w:color w:val="auto"/>
          <w:kern w:val="2"/>
          <w:sz w:val="24"/>
          <w:szCs w:val="24"/>
          <w:lang w:val="et-EE" w:eastAsia="zh-CN" w:bidi="hi-IN"/>
        </w:rPr>
        <w:t>Näiteks võiks i</w:t>
      </w:r>
      <w:r>
        <w:rPr>
          <w:rFonts w:eastAsia="NSimSun" w:cs="Lucida Sans"/>
          <w:b w:val="false"/>
          <w:bCs w:val="false"/>
          <w:color w:val="auto"/>
          <w:kern w:val="2"/>
          <w:sz w:val="24"/>
          <w:szCs w:val="24"/>
          <w:u w:val="single"/>
          <w:lang w:val="et-EE" w:eastAsia="zh-CN" w:bidi="hi-IN"/>
        </w:rPr>
        <w:t>nterneti</w:t>
      </w:r>
      <w:r>
        <w:rPr>
          <w:rFonts w:eastAsia="NSimSun" w:cs="Lucida Sans"/>
          <w:b w:val="false"/>
          <w:bCs w:val="false"/>
          <w:color w:val="000000"/>
          <w:kern w:val="2"/>
          <w:sz w:val="24"/>
          <w:szCs w:val="24"/>
          <w:u w:val="single"/>
          <w:lang w:val="et-EE" w:eastAsia="zh-CN" w:bidi="hi-IN"/>
        </w:rPr>
        <w:t xml:space="preserve"> </w:t>
      </w:r>
      <w:r>
        <w:rPr>
          <w:rFonts w:eastAsia="NSimSun" w:cs="Lucida Sans"/>
          <w:b w:val="false"/>
          <w:bCs w:val="false"/>
          <w:color w:val="000000"/>
          <w:kern w:val="2"/>
          <w:sz w:val="24"/>
          <w:szCs w:val="24"/>
          <w:u w:val="single"/>
          <w:lang w:val="et-EE" w:eastAsia="zh-CN" w:bidi="hi-IN"/>
        </w:rPr>
        <w:t>juhtme kokkupanemine-paigaldamine</w:t>
      </w:r>
      <w:r>
        <w:rPr>
          <w:rFonts w:eastAsia="NSimSun" w:cs="Lucida Sans"/>
          <w:b w:val="false"/>
          <w:bCs w:val="false"/>
          <w:color w:val="000000"/>
          <w:kern w:val="2"/>
          <w:sz w:val="24"/>
          <w:szCs w:val="24"/>
          <w:u w:val="single"/>
          <w:lang w:val="et-EE" w:eastAsia="zh-CN" w:bidi="hi-IN"/>
        </w:rPr>
        <w:t xml:space="preserve"> olla põhikooli tehnoloogiatunnis õpetatav oskus, mida saab koolis ka kohe praktiseerida. </w:t>
      </w:r>
    </w:p>
    <w:p>
      <w:pPr>
        <w:pStyle w:val="Normal"/>
        <w:bidi w:val="0"/>
        <w:spacing w:lineRule="auto" w:line="276"/>
        <w:ind w:hanging="0" w:start="0" w:end="0"/>
        <w:jc w:val="start"/>
        <w:rPr>
          <w:rFonts w:ascii="Liberation Serif" w:hAnsi="Liberation Serif" w:eastAsia="NSimSun" w:cs="Lucida Sans"/>
          <w:b/>
          <w:bCs/>
          <w:color w:val="auto"/>
          <w:kern w:val="2"/>
          <w:sz w:val="24"/>
          <w:szCs w:val="24"/>
          <w:lang w:val="et-EE" w:eastAsia="zh-CN" w:bidi="hi-IN"/>
        </w:rPr>
      </w:pPr>
      <w:r>
        <w:rPr>
          <w:rFonts w:eastAsia="NSimSun" w:cs="Lucida Sans"/>
          <w:b/>
          <w:bCs/>
          <w:color w:val="auto"/>
          <w:kern w:val="2"/>
          <w:sz w:val="24"/>
          <w:szCs w:val="24"/>
          <w:lang w:val="et-EE" w:eastAsia="zh-CN" w:bidi="hi-IN"/>
        </w:rPr>
      </w:r>
    </w:p>
    <w:p>
      <w:pPr>
        <w:pStyle w:val="Normal"/>
        <w:bidi w:val="0"/>
        <w:spacing w:lineRule="auto" w:line="276"/>
        <w:ind w:hanging="0" w:start="0" w:end="0"/>
        <w:jc w:val="start"/>
        <w:rPr>
          <w:rFonts w:ascii="Liberation Serif" w:hAnsi="Liberation Serif" w:eastAsia="NSimSun" w:cs="Lucida Sans"/>
          <w:b w:val="false"/>
          <w:bCs w:val="false"/>
          <w:color w:val="auto"/>
          <w:kern w:val="2"/>
          <w:sz w:val="24"/>
          <w:szCs w:val="24"/>
          <w:lang w:val="et-EE" w:eastAsia="zh-CN" w:bidi="hi-IN"/>
        </w:rPr>
      </w:pPr>
      <w:r>
        <w:rPr>
          <w:rFonts w:eastAsia="NSimSun" w:cs="Lucida Sans"/>
          <w:b w:val="false"/>
          <w:bCs w:val="false"/>
          <w:color w:val="auto"/>
          <w:kern w:val="2"/>
          <w:sz w:val="24"/>
          <w:szCs w:val="24"/>
          <w:lang w:val="et-EE" w:eastAsia="zh-CN" w:bidi="hi-IN"/>
        </w:rPr>
        <w:t xml:space="preserve">- Kuna koolides ilmselt pole piisavalt kaabelinternetiga töökohti, siis </w:t>
      </w:r>
      <w:r>
        <w:rPr>
          <w:rFonts w:eastAsia="NSimSun" w:cs="Lucida Sans"/>
          <w:b/>
          <w:bCs/>
          <w:color w:val="auto"/>
          <w:kern w:val="2"/>
          <w:sz w:val="24"/>
          <w:szCs w:val="24"/>
          <w:lang w:val="et-EE" w:eastAsia="zh-CN" w:bidi="hi-IN"/>
        </w:rPr>
        <w:t>on oluline kasutada võimalikult madala kiiruse ja mälumahuga arvuteid – tulemuseks korda</w:t>
      </w:r>
      <w:r>
        <w:rPr>
          <w:rFonts w:eastAsia="NSimSun" w:cs="Lucida Sans"/>
          <w:b/>
          <w:bCs/>
          <w:color w:val="auto"/>
          <w:kern w:val="2"/>
          <w:sz w:val="24"/>
          <w:szCs w:val="24"/>
          <w:lang w:val="et-EE" w:eastAsia="zh-CN" w:bidi="hi-IN"/>
        </w:rPr>
        <w:t>des</w:t>
      </w:r>
      <w:r>
        <w:rPr>
          <w:rFonts w:eastAsia="NSimSun" w:cs="Lucida Sans"/>
          <w:b/>
          <w:bCs/>
          <w:color w:val="auto"/>
          <w:kern w:val="2"/>
          <w:sz w:val="24"/>
          <w:szCs w:val="24"/>
          <w:lang w:val="et-EE" w:eastAsia="zh-CN" w:bidi="hi-IN"/>
        </w:rPr>
        <w:t xml:space="preserve"> väiksem </w:t>
      </w:r>
      <w:r>
        <w:rPr>
          <w:rFonts w:eastAsia="NSimSun" w:cs="Lucida Sans"/>
          <w:b/>
          <w:bCs/>
          <w:color w:val="auto"/>
          <w:kern w:val="2"/>
          <w:sz w:val="24"/>
          <w:szCs w:val="24"/>
          <w:lang w:val="et-EE" w:eastAsia="zh-CN" w:bidi="hi-IN"/>
        </w:rPr>
        <w:t xml:space="preserve">raadiosageduslik </w:t>
      </w:r>
      <w:r>
        <w:rPr>
          <w:rFonts w:eastAsia="NSimSun" w:cs="Lucida Sans"/>
          <w:b/>
          <w:bCs/>
          <w:color w:val="auto"/>
          <w:kern w:val="2"/>
          <w:sz w:val="24"/>
          <w:szCs w:val="24"/>
          <w:lang w:val="et-EE" w:eastAsia="zh-CN" w:bidi="hi-IN"/>
        </w:rPr>
        <w:t>kiirgus</w:t>
      </w:r>
      <w:r>
        <w:rPr>
          <w:rFonts w:eastAsia="NSimSun" w:cs="Lucida Sans"/>
          <w:b w:val="false"/>
          <w:bCs w:val="false"/>
          <w:color w:val="auto"/>
          <w:kern w:val="2"/>
          <w:sz w:val="24"/>
          <w:szCs w:val="24"/>
          <w:lang w:val="et-EE" w:eastAsia="zh-CN" w:bidi="hi-IN"/>
        </w:rPr>
        <w:t xml:space="preserve">. </w:t>
      </w:r>
    </w:p>
    <w:p>
      <w:pPr>
        <w:pStyle w:val="Normal"/>
        <w:bidi w:val="0"/>
        <w:spacing w:lineRule="auto" w:line="276"/>
        <w:ind w:hanging="0" w:start="0" w:end="0"/>
        <w:jc w:val="start"/>
        <w:rPr>
          <w:rFonts w:ascii="Liberation Serif" w:hAnsi="Liberation Serif" w:eastAsia="NSimSun" w:cs="Lucida Sans"/>
          <w:b w:val="false"/>
          <w:bCs w:val="false"/>
          <w:color w:val="auto"/>
          <w:kern w:val="2"/>
          <w:sz w:val="24"/>
          <w:szCs w:val="24"/>
          <w:lang w:val="et-EE" w:eastAsia="zh-CN" w:bidi="hi-IN"/>
        </w:rPr>
      </w:pPr>
      <w:r>
        <w:rPr>
          <w:rFonts w:eastAsia="NSimSun" w:cs="Lucida Sans"/>
          <w:b w:val="false"/>
          <w:bCs w:val="false"/>
          <w:color w:val="auto"/>
          <w:kern w:val="2"/>
          <w:sz w:val="24"/>
          <w:szCs w:val="24"/>
          <w:lang w:val="et-EE" w:eastAsia="zh-CN" w:bidi="hi-IN"/>
        </w:rPr>
        <w:br/>
        <w:t xml:space="preserve">- </w:t>
      </w:r>
      <w:r>
        <w:rPr>
          <w:rFonts w:eastAsia="NSimSun" w:cs="Lucida Sans"/>
          <w:b/>
          <w:bCs/>
          <w:color w:val="auto"/>
          <w:kern w:val="2"/>
          <w:sz w:val="24"/>
          <w:szCs w:val="24"/>
          <w:lang w:val="et-EE" w:eastAsia="zh-CN" w:bidi="hi-IN"/>
        </w:rPr>
        <w:t>Digitaalsed õpikud-õppematerjalidki peaks olema väikse mälumahuga ja internetikiirusega kasutatavad.</w:t>
      </w:r>
      <w:r>
        <w:rPr>
          <w:rFonts w:eastAsia="NSimSun" w:cs="Lucida Sans"/>
          <w:b w:val="false"/>
          <w:bCs w:val="false"/>
          <w:color w:val="auto"/>
          <w:kern w:val="2"/>
          <w:sz w:val="24"/>
          <w:szCs w:val="24"/>
          <w:lang w:val="et-EE" w:eastAsia="zh-CN" w:bidi="hi-IN"/>
        </w:rPr>
        <w:t xml:space="preserve"> Juba üksnes see kaitseb laste aju suure kiirguse eest õppetööd tehes. Vajalik oleks sellekohane juhis materjalide väljatöötajatele. </w:t>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rPr>
      </w:pPr>
      <w:r>
        <w:rPr>
          <w:rFonts w:eastAsia="NSimSun" w:cs="Lucida Sans"/>
          <w:color w:val="auto"/>
          <w:kern w:val="2"/>
          <w:sz w:val="24"/>
          <w:szCs w:val="24"/>
          <w:lang w:val="et-EE" w:eastAsia="zh-CN" w:bidi="hi-IN"/>
        </w:rPr>
      </w:r>
    </w:p>
    <w:p>
      <w:pPr>
        <w:pStyle w:val="Normal"/>
        <w:bidi w:val="0"/>
        <w:spacing w:lineRule="auto" w:line="276"/>
        <w:ind w:hanging="0" w:start="0" w:end="0"/>
        <w:jc w:val="start"/>
        <w:rPr/>
      </w:pPr>
      <w:r>
        <w:rPr>
          <w:rFonts w:eastAsia="NSimSun" w:cs="Lucida Sans"/>
          <w:b w:val="false"/>
          <w:bCs w:val="false"/>
          <w:color w:val="auto"/>
          <w:kern w:val="2"/>
          <w:sz w:val="24"/>
          <w:szCs w:val="24"/>
          <w:lang w:val="et-EE" w:eastAsia="zh-CN" w:bidi="hi-IN"/>
        </w:rPr>
        <w:t xml:space="preserve">- </w:t>
      </w:r>
      <w:r>
        <w:rPr>
          <w:rFonts w:eastAsia="NSimSun" w:cs="Lucida Sans"/>
          <w:b/>
          <w:bCs/>
          <w:color w:val="auto"/>
          <w:kern w:val="2"/>
          <w:sz w:val="24"/>
          <w:szCs w:val="24"/>
          <w:lang w:val="et-EE" w:eastAsia="zh-CN" w:bidi="hi-IN"/>
        </w:rPr>
        <w:t>On vajalik</w:t>
      </w:r>
      <w:r>
        <w:rPr>
          <w:rFonts w:eastAsia="NSimSun" w:cs="Lucida Sans"/>
          <w:b/>
          <w:bCs/>
          <w:color w:val="auto"/>
          <w:kern w:val="2"/>
          <w:sz w:val="24"/>
          <w:szCs w:val="24"/>
          <w:lang w:val="et-EE" w:eastAsia="zh-CN" w:bidi="hi-IN"/>
        </w:rPr>
        <w:t xml:space="preserve"> ka õppetöö de-digitaliseerimine neis Eestis koolides</w:t>
      </w:r>
      <w:r>
        <w:rPr>
          <w:rFonts w:eastAsia="NSimSun" w:cs="Lucida Sans"/>
          <w:b w:val="false"/>
          <w:bCs w:val="false"/>
          <w:color w:val="auto"/>
          <w:kern w:val="2"/>
          <w:sz w:val="24"/>
          <w:szCs w:val="24"/>
          <w:lang w:val="et-EE" w:eastAsia="zh-CN" w:bidi="hi-IN"/>
        </w:rPr>
        <w:t xml:space="preserve">, kus praegu kasutatakse nutitelefone-tahvleid praegu rohkem kui hädavajalik ja isegi </w:t>
      </w:r>
      <w:r>
        <w:rPr>
          <w:rFonts w:eastAsia="NSimSun" w:cs="Lucida Sans"/>
          <w:b w:val="false"/>
          <w:bCs w:val="false"/>
          <w:color w:val="auto"/>
          <w:kern w:val="2"/>
          <w:sz w:val="24"/>
          <w:szCs w:val="24"/>
          <w:lang w:val="et-EE" w:eastAsia="zh-CN" w:bidi="hi-IN"/>
        </w:rPr>
        <w:t>esimeses kooliastmes</w:t>
      </w:r>
      <w:r>
        <w:rPr>
          <w:rFonts w:eastAsia="NSimSun" w:cs="Lucida Sans"/>
          <w:b w:val="false"/>
          <w:bCs w:val="false"/>
          <w:color w:val="auto"/>
          <w:kern w:val="2"/>
          <w:sz w:val="24"/>
          <w:szCs w:val="24"/>
          <w:lang w:val="et-EE" w:eastAsia="zh-CN" w:bidi="hi-IN"/>
        </w:rPr>
        <w:t xml:space="preserve">.  </w:t>
      </w:r>
    </w:p>
    <w:p>
      <w:pPr>
        <w:pStyle w:val="Normal"/>
        <w:rPr>
          <w:u w:val="none"/>
        </w:rPr>
      </w:pPr>
      <w:r>
        <w:rPr>
          <w:u w:val="none"/>
        </w:rPr>
      </w:r>
    </w:p>
    <w:p>
      <w:pPr>
        <w:pStyle w:val="Normal"/>
        <w:bidi w:val="0"/>
        <w:spacing w:lineRule="auto" w:line="276"/>
        <w:ind w:hanging="0" w:start="0" w:end="0"/>
        <w:jc w:val="start"/>
        <w:rPr>
          <w:rFonts w:ascii="Liberation Serif" w:hAnsi="Liberation Serif" w:eastAsia="NSimSun" w:cs="Lucida Sans"/>
          <w:color w:val="auto"/>
          <w:kern w:val="2"/>
          <w:sz w:val="24"/>
          <w:szCs w:val="24"/>
          <w:lang w:val="et-EE" w:eastAsia="zh-CN" w:bidi="hi-IN"/>
          <w:ins w:id="387" w:author="Unknown Author" w:date="2024-11-12T18:00:17Z"/>
        </w:rPr>
      </w:pPr>
      <w:ins w:id="386" w:author="Unknown Author" w:date="2024-11-12T18:00:17Z">
        <w:r>
          <w:rPr>
            <w:rFonts w:eastAsia="NSimSun" w:cs="Lucida Sans"/>
            <w:color w:val="auto"/>
            <w:kern w:val="2"/>
            <w:sz w:val="24"/>
            <w:szCs w:val="24"/>
            <w:lang w:val="et-EE" w:eastAsia="zh-CN" w:bidi="hi-IN"/>
          </w:rPr>
        </w:r>
      </w:ins>
    </w:p>
    <w:p>
      <w:pPr>
        <w:pStyle w:val="Normal"/>
        <w:bidi w:val="0"/>
        <w:spacing w:lineRule="auto" w:line="276"/>
        <w:ind w:hanging="0" w:start="0" w:end="0"/>
        <w:jc w:val="start"/>
        <w:rPr>
          <w:b/>
          <w:bCs/>
          <w:color w:val="18A303"/>
          <w:sz w:val="28"/>
          <w:szCs w:val="28"/>
          <w:ins w:id="389" w:author="Unknown Author" w:date="2024-11-12T18:00:17Z"/>
        </w:rPr>
      </w:pPr>
      <w:r>
        <w:rPr>
          <w:b/>
          <w:bCs/>
          <w:color w:val="18A303"/>
          <w:sz w:val="28"/>
          <w:szCs w:val="28"/>
        </w:rPr>
        <w:t>6</w:t>
      </w:r>
      <w:ins w:id="388" w:author="Unknown Author" w:date="2024-11-12T18:00:17Z">
        <w:r>
          <w:rPr>
            <w:b/>
            <w:bCs/>
            <w:color w:val="18A303"/>
            <w:sz w:val="28"/>
            <w:szCs w:val="28"/>
          </w:rPr>
          <w:t>. Kokkuvõtteks</w:t>
        </w:r>
      </w:ins>
    </w:p>
    <w:p>
      <w:pPr>
        <w:pStyle w:val="Normal"/>
        <w:bidi w:val="0"/>
        <w:spacing w:lineRule="auto" w:line="276"/>
        <w:ind w:hanging="0" w:start="0" w:end="0"/>
        <w:jc w:val="start"/>
        <w:rPr>
          <w:ins w:id="391" w:author="Unknown Author" w:date="2024-11-12T18:00:17Z"/>
        </w:rPr>
      </w:pPr>
      <w:ins w:id="390" w:author="Unknown Author" w:date="2024-11-12T18:00:17Z">
        <w:r>
          <w:rPr/>
        </w:r>
      </w:ins>
    </w:p>
    <w:p>
      <w:pPr>
        <w:pStyle w:val="BodyText"/>
        <w:bidi w:val="0"/>
        <w:spacing w:lineRule="auto" w:line="276"/>
        <w:ind w:hanging="0" w:start="0" w:end="0"/>
        <w:jc w:val="start"/>
        <w:rPr>
          <w:u w:val="single"/>
          <w:del w:id="393" w:author="Tiina Vares" w:date="2024-11-13T13:33:26Z"/>
        </w:rPr>
      </w:pPr>
      <w:del w:id="392" w:author="Tiina Vares" w:date="2024-11-13T13:33:26Z">
        <w:r>
          <w:rPr/>
        </w:r>
      </w:del>
    </w:p>
    <w:p>
      <w:pPr>
        <w:pStyle w:val="BodyText"/>
        <w:bidi w:val="0"/>
        <w:spacing w:lineRule="auto" w:line="276"/>
        <w:ind w:hanging="0" w:start="0" w:end="0"/>
        <w:jc w:val="start"/>
        <w:rPr>
          <w:u w:val="single"/>
        </w:rPr>
      </w:pPr>
      <w:r>
        <w:rPr>
          <w:b/>
          <w:bCs/>
          <w:u w:val="none"/>
        </w:rPr>
        <w:t xml:space="preserve">Eesti </w:t>
      </w:r>
      <w:ins w:id="394" w:author="Unknown Author" w:date="2024-11-12T18:00:17Z">
        <w:r>
          <w:rPr>
            <w:b/>
            <w:bCs/>
            <w:u w:val="none"/>
          </w:rPr>
          <w:t>elektroülitundlik</w:t>
        </w:r>
      </w:ins>
      <w:r>
        <w:rPr>
          <w:b/>
          <w:bCs/>
          <w:u w:val="none"/>
        </w:rPr>
        <w:t>ud</w:t>
      </w:r>
      <w:ins w:id="395" w:author="Unknown Author" w:date="2024-11-12T18:00:17Z">
        <w:r>
          <w:rPr>
            <w:b/>
            <w:bCs/>
            <w:u w:val="none"/>
          </w:rPr>
          <w:t xml:space="preserve"> la</w:t>
        </w:r>
      </w:ins>
      <w:r>
        <w:rPr>
          <w:b/>
          <w:bCs/>
          <w:u w:val="none"/>
        </w:rPr>
        <w:t>psed kannatavad</w:t>
      </w:r>
      <w:ins w:id="396" w:author="Unknown Author" w:date="2024-11-12T18:00:17Z">
        <w:r>
          <w:rPr>
            <w:b/>
            <w:bCs/>
            <w:u w:val="none"/>
          </w:rPr>
          <w:t xml:space="preserve"> koolides lokkava nutiseadmete vabakasutuse tõttu kõrge stressitase</w:t>
        </w:r>
      </w:ins>
      <w:r>
        <w:rPr>
          <w:b/>
          <w:bCs/>
          <w:u w:val="none"/>
        </w:rPr>
        <w:t>me</w:t>
      </w:r>
      <w:ins w:id="397" w:author="Unknown Author" w:date="2024-11-12T18:00:17Z">
        <w:r>
          <w:rPr>
            <w:b/>
            <w:bCs/>
            <w:u w:val="none"/>
          </w:rPr>
          <w:t>, ärevus</w:t>
        </w:r>
      </w:ins>
      <w:r>
        <w:rPr>
          <w:b/>
          <w:bCs/>
          <w:u w:val="none"/>
        </w:rPr>
        <w:t>e</w:t>
      </w:r>
      <w:ins w:id="398" w:author="Unknown Author" w:date="2024-11-12T18:00:17Z">
        <w:r>
          <w:rPr>
            <w:b/>
            <w:bCs/>
            <w:u w:val="none"/>
          </w:rPr>
          <w:t xml:space="preserve">, </w:t>
        </w:r>
      </w:ins>
      <w:r>
        <w:rPr>
          <w:b/>
          <w:bCs/>
          <w:u w:val="none"/>
        </w:rPr>
        <w:t xml:space="preserve">depressiivsuse, </w:t>
      </w:r>
      <w:ins w:id="399" w:author="Unknown Author" w:date="2024-11-12T18:00:17Z">
        <w:r>
          <w:rPr>
            <w:b/>
            <w:bCs/>
            <w:u w:val="none"/>
          </w:rPr>
          <w:t>keskendumisraskus</w:t>
        </w:r>
      </w:ins>
      <w:r>
        <w:rPr>
          <w:b/>
          <w:bCs/>
          <w:u w:val="none"/>
        </w:rPr>
        <w:t xml:space="preserve">te, unetuse </w:t>
      </w:r>
      <w:r>
        <w:rPr>
          <w:b/>
          <w:bCs/>
          <w:u w:val="none"/>
        </w:rPr>
        <w:t>j</w:t>
      </w:r>
      <w:ins w:id="400" w:author="Unknown Author" w:date="2024-11-12T18:00:17Z">
        <w:r>
          <w:rPr>
            <w:b/>
            <w:bCs/>
            <w:u w:val="none"/>
          </w:rPr>
          <w:t>m</w:t>
        </w:r>
      </w:ins>
      <w:r>
        <w:rPr>
          <w:b/>
          <w:bCs/>
          <w:u w:val="none"/>
        </w:rPr>
        <w:t xml:space="preserve"> </w:t>
      </w:r>
      <w:r>
        <w:rPr>
          <w:b/>
          <w:bCs/>
          <w:u w:val="none"/>
        </w:rPr>
        <w:t>vaevuste</w:t>
      </w:r>
      <w:r>
        <w:rPr>
          <w:b/>
          <w:bCs/>
          <w:u w:val="none"/>
        </w:rPr>
        <w:t xml:space="preserve"> all</w:t>
      </w:r>
      <w:ins w:id="401" w:author="Unknown Author" w:date="2024-11-12T18:00:17Z">
        <w:r>
          <w:rPr>
            <w:b/>
            <w:bCs/>
            <w:u w:val="none"/>
          </w:rPr>
          <w:t>.</w:t>
        </w:r>
      </w:ins>
      <w:ins w:id="402" w:author="Unknown Author" w:date="2024-11-12T18:00:17Z">
        <w:r>
          <w:rPr>
            <w:u w:val="none"/>
          </w:rPr>
          <w:t xml:space="preserve"> </w:t>
        </w:r>
      </w:ins>
      <w:ins w:id="403" w:author="Tiina Vares" w:date="2024-11-13T13:33:21Z">
        <w:r>
          <w:rPr>
            <w:b w:val="false"/>
            <w:bCs w:val="false"/>
            <w:u w:val="none"/>
          </w:rPr>
          <w:t xml:space="preserve"> </w:t>
        </w:r>
      </w:ins>
      <w:r>
        <w:rPr>
          <w:b w:val="false"/>
          <w:bCs w:val="false"/>
          <w:u w:val="none"/>
        </w:rPr>
        <w:t xml:space="preserve"> </w:t>
      </w:r>
      <w:r>
        <w:rPr>
          <w:b/>
          <w:bCs/>
          <w:u w:val="none"/>
        </w:rPr>
        <w:t>Nutiseadmed võiksid koolides olla väljalülitatud enamiku ajast – terviseohutusest lähtuvalt. Vähendatud raadiokiirgusega keskkond koolis</w:t>
      </w:r>
      <w:ins w:id="404" w:author="Tiina Vares" w:date="2024-11-13T13:33:21Z">
        <w:r>
          <w:rPr>
            <w:b/>
            <w:bCs/>
            <w:u w:val="none"/>
          </w:rPr>
          <w:t xml:space="preserve"> </w:t>
        </w:r>
      </w:ins>
      <w:r>
        <w:rPr>
          <w:b/>
          <w:bCs/>
          <w:u w:val="none"/>
        </w:rPr>
        <w:t>hoiaks paljude laste puhul ära sündroomi süvenemise</w:t>
      </w:r>
      <w:ins w:id="405" w:author="Tiina Vares" w:date="2024-11-13T13:33:21Z">
        <w:r>
          <w:rPr>
            <w:b/>
            <w:bCs/>
            <w:u w:val="none"/>
          </w:rPr>
          <w:t>.</w:t>
        </w:r>
      </w:ins>
      <w:r>
        <w:rPr>
          <w:b/>
          <w:bCs/>
          <w:u w:val="none"/>
        </w:rPr>
        <w:t xml:space="preserve">    </w:t>
      </w:r>
      <w:r>
        <w:rPr>
          <w:b w:val="false"/>
          <w:bCs w:val="false"/>
          <w:u w:val="none"/>
        </w:rPr>
        <w:t xml:space="preserve">Elektroülitundlikud inimesed vajavad riigi ja ühiskonna abi – rangemat suhtumist juhtmevabasse internetti, st selle mahtude vähendamist igas mõttes. See on üks väheseid sündroome, kus inimese enesetunne sõltub suuresti teda ümbritsevast sootsiumist – ümbruses kasutatavast andmesidemahust. </w:t>
      </w:r>
    </w:p>
    <w:p>
      <w:pPr>
        <w:pStyle w:val="BodyText"/>
        <w:bidi w:val="0"/>
        <w:spacing w:lineRule="auto" w:line="276"/>
        <w:ind w:hanging="0" w:start="0" w:end="0"/>
        <w:jc w:val="start"/>
        <w:rPr>
          <w:del w:id="413" w:author="Unknown Author" w:date="2024-11-07T18:55:04Z"/>
        </w:rPr>
      </w:pPr>
      <w:ins w:id="406" w:author="Unknown Author" w:date="2024-11-12T18:00:17Z">
        <w:r>
          <w:rPr>
            <w:b w:val="false"/>
            <w:bCs w:val="false"/>
            <w:u w:val="none"/>
          </w:rPr>
          <w:t xml:space="preserve">Nutiseadmete keelustamine koolides parandaks </w:t>
        </w:r>
      </w:ins>
      <w:r>
        <w:rPr>
          <w:b w:val="false"/>
          <w:bCs w:val="false"/>
          <w:u w:val="none"/>
        </w:rPr>
        <w:t xml:space="preserve">tuhandete </w:t>
      </w:r>
      <w:r>
        <w:rPr>
          <w:b w:val="false"/>
          <w:bCs w:val="false"/>
          <w:u w:val="none"/>
        </w:rPr>
        <w:t xml:space="preserve">Eesti </w:t>
      </w:r>
      <w:ins w:id="407" w:author="Unknown Author" w:date="2024-11-12T18:00:17Z">
        <w:r>
          <w:rPr>
            <w:b w:val="false"/>
            <w:bCs w:val="false"/>
            <w:u w:val="none"/>
          </w:rPr>
          <w:t xml:space="preserve">laste </w:t>
        </w:r>
      </w:ins>
      <w:r>
        <w:rPr>
          <w:b w:val="false"/>
          <w:bCs w:val="false"/>
          <w:u w:val="none"/>
        </w:rPr>
        <w:t xml:space="preserve">ja sadade õpetajate </w:t>
      </w:r>
      <w:r>
        <w:rPr>
          <w:b w:val="false"/>
          <w:bCs w:val="false"/>
          <w:u w:val="none"/>
        </w:rPr>
        <w:t xml:space="preserve">tervist.  Märgatavalt väheneks </w:t>
      </w:r>
      <w:r>
        <w:rPr>
          <w:b w:val="false"/>
          <w:bCs w:val="false"/>
          <w:u w:val="none"/>
        </w:rPr>
        <w:t>sellega ka</w:t>
      </w:r>
      <w:r>
        <w:rPr>
          <w:b w:val="false"/>
          <w:bCs w:val="false"/>
          <w:u w:val="none"/>
        </w:rPr>
        <w:t xml:space="preserve"> </w:t>
      </w:r>
      <w:ins w:id="408" w:author="Unknown Author" w:date="2024-11-12T18:00:17Z">
        <w:r>
          <w:rPr>
            <w:b w:val="false"/>
            <w:bCs w:val="false"/>
            <w:u w:val="none"/>
          </w:rPr>
          <w:t>üldi</w:t>
        </w:r>
      </w:ins>
      <w:r>
        <w:rPr>
          <w:b w:val="false"/>
          <w:bCs w:val="false"/>
          <w:u w:val="none"/>
        </w:rPr>
        <w:t>ne</w:t>
      </w:r>
      <w:ins w:id="409" w:author="Unknown Author" w:date="2024-11-12T18:00:17Z">
        <w:r>
          <w:rPr>
            <w:b w:val="false"/>
            <w:bCs w:val="false"/>
            <w:u w:val="none"/>
          </w:rPr>
          <w:t xml:space="preserve"> raadiosageduslik kiirgus</w:t>
        </w:r>
      </w:ins>
      <w:r>
        <w:rPr>
          <w:b w:val="false"/>
          <w:bCs w:val="false"/>
          <w:u w:val="none"/>
        </w:rPr>
        <w:t>koormus</w:t>
      </w:r>
      <w:ins w:id="410" w:author="Unknown Author" w:date="2024-11-12T18:00:17Z">
        <w:r>
          <w:rPr>
            <w:b w:val="false"/>
            <w:bCs w:val="false"/>
            <w:u w:val="none"/>
          </w:rPr>
          <w:t xml:space="preserve"> Eestis</w:t>
        </w:r>
      </w:ins>
      <w:r>
        <w:rPr>
          <w:b w:val="false"/>
          <w:bCs w:val="false"/>
          <w:u w:val="none"/>
        </w:rPr>
        <w:t xml:space="preserve">, mis annaks </w:t>
      </w:r>
      <w:r>
        <w:rPr>
          <w:b w:val="false"/>
          <w:bCs w:val="false"/>
          <w:u w:val="none"/>
        </w:rPr>
        <w:t xml:space="preserve">kogu elanikkonnale </w:t>
      </w:r>
      <w:r>
        <w:rPr>
          <w:b w:val="false"/>
          <w:bCs w:val="false"/>
          <w:u w:val="none"/>
        </w:rPr>
        <w:t>juurde tervena elatud aastaid</w:t>
      </w:r>
      <w:ins w:id="411" w:author="Unknown Author" w:date="2024-11-12T18:00:17Z">
        <w:r>
          <w:rPr>
            <w:b w:val="false"/>
            <w:bCs w:val="false"/>
            <w:u w:val="none"/>
          </w:rPr>
          <w:t xml:space="preserve">.   </w:t>
        </w:r>
      </w:ins>
      <w:del w:id="412" w:author="Unknown Author" w:date="2024-11-07T18:55:04Z">
        <w:r>
          <w:rPr>
            <w:b/>
            <w:bCs/>
          </w:rPr>
          <w:delText>Infokillukesi Euroopa koolides toimunust:</w:delText>
        </w:r>
      </w:del>
    </w:p>
    <w:p>
      <w:pPr>
        <w:pStyle w:val="Normal"/>
        <w:bidi w:val="0"/>
        <w:spacing w:lineRule="auto" w:line="276"/>
        <w:jc w:val="start"/>
        <w:rPr>
          <w:del w:id="420" w:author="Unknown Author" w:date="2024-11-07T18:55:04Z"/>
        </w:rPr>
      </w:pPr>
      <w:del w:id="414" w:author="Unknown Author" w:date="2024-11-07T18:55:04Z">
        <w:r>
          <w:rPr>
            <w:u w:val="single"/>
          </w:rPr>
          <w:delText>Prantsusmaal</w:delText>
        </w:r>
      </w:del>
      <w:del w:id="415" w:author="Unknown Author" w:date="2024-11-07T18:55:04Z">
        <w:r>
          <w:rPr/>
          <w:delText xml:space="preserve"> ei ole </w:delText>
        </w:r>
      </w:del>
      <w:del w:id="416" w:author="Unknown Author" w:date="2024-11-07T18:55:04Z">
        <w:r>
          <w:rPr>
            <w:u w:val="single"/>
          </w:rPr>
          <w:delText>mistahes mobiiltelefonide jms kasutamine koolis lastel lubatud</w:delText>
        </w:r>
      </w:del>
      <w:del w:id="417" w:author="Unknown Author" w:date="2024-11-07T18:55:04Z">
        <w:r>
          <w:rPr/>
          <w:delText>, ei olnud vähemalt osades koolides ka enne aastat 2010, kui võeti vastu üleriigiline otsus. (Kursaõde, kes Prantsusmaal elab alates 2005. a, kirjeldas korda:</w:delText>
        </w:r>
      </w:del>
      <w:del w:id="418" w:author="Unknown Author" w:date="2024-11-07T18:55:04Z">
        <w:r>
          <w:rPr>
            <w:i w:val="false"/>
            <w:iCs w:val="false"/>
          </w:rPr>
          <w:delText xml:space="preserve"> </w:delText>
        </w:r>
      </w:del>
      <w:del w:id="419" w:author="Unknown Author" w:date="2024-11-07T18:55:04Z">
        <w:r>
          <w:rPr>
            <w:i w:val="false"/>
            <w:iCs w:val="false"/>
            <w:u w:val="none"/>
          </w:rPr>
          <w:delText>kui õpetaja näeb last telefoniga midagi tegemas, siis võetakse telefon ära kuni koolivaheajani. (!))</w:delText>
        </w:r>
      </w:del>
    </w:p>
    <w:p>
      <w:pPr>
        <w:pStyle w:val="Normal"/>
        <w:bidi w:val="0"/>
        <w:spacing w:lineRule="auto" w:line="276"/>
        <w:jc w:val="start"/>
        <w:rPr>
          <w:del w:id="423" w:author="Unknown Author" w:date="2024-11-07T18:55:04Z"/>
        </w:rPr>
      </w:pPr>
      <w:del w:id="421" w:author="Unknown Author" w:date="2024-11-07T18:55:04Z">
        <w:r>
          <w:rPr>
            <w:u w:val="single"/>
          </w:rPr>
          <w:delText xml:space="preserve">Soomeski </w:delText>
        </w:r>
      </w:del>
      <w:del w:id="422" w:author="Unknown Author" w:date="2024-11-07T18:55:04Z">
        <w:r>
          <w:rPr/>
          <w:delText xml:space="preserve">on olnud range mobiiltelefonide keeld koolides - kui ühtselt ja kui palju, seda ei tea. Ilmselt ebapiisav, et nüüd riiklikult reguleeritakse. </w:delText>
        </w:r>
      </w:del>
    </w:p>
    <w:p>
      <w:pPr>
        <w:pStyle w:val="Normal"/>
        <w:bidi w:val="0"/>
        <w:spacing w:lineRule="auto" w:line="276"/>
        <w:jc w:val="start"/>
        <w:rPr>
          <w:del w:id="428" w:author="Unknown Author" w:date="2024-11-07T18:55:04Z"/>
        </w:rPr>
      </w:pPr>
      <w:del w:id="424" w:author="Unknown Author" w:date="2024-11-07T18:55:04Z">
        <w:r>
          <w:rPr>
            <w:u w:val="single"/>
          </w:rPr>
          <w:delText>Saksamaa:</w:delText>
        </w:r>
      </w:del>
      <w:del w:id="425" w:author="Unknown Author" w:date="2024-11-07T18:55:04Z">
        <w:r>
          <w:rPr/>
          <w:delText xml:space="preserve"> </w:delText>
        </w:r>
      </w:del>
      <w:del w:id="426" w:author="Unknown Author" w:date="2024-11-07T18:55:04Z">
        <w:r>
          <w:rPr>
            <w:u w:val="none"/>
          </w:rPr>
          <w:delText xml:space="preserve">ERRi Saksamaa ülevaatest </w:delText>
        </w:r>
      </w:del>
      <w:del w:id="427" w:author="Unknown Author" w:date="2024-11-07T18:55:04Z">
        <w:r>
          <w:rPr/>
          <w:delText>kuulsin  COVID-19 alguses (st 2020)  oli Saksamaal üsna palju koole, kus arvuti oli ainult direktoril ja sekretäril.   Kuigi Saksamaa on ju „kõige tehnoloogilisem tööstusriik Euroopas”.</w:delText>
        </w:r>
      </w:del>
    </w:p>
    <w:p>
      <w:pPr>
        <w:pStyle w:val="BodyText"/>
        <w:bidi w:val="0"/>
        <w:spacing w:lineRule="auto" w:line="276"/>
        <w:jc w:val="start"/>
        <w:rPr>
          <w:b w:val="false"/>
          <w:bCs w:val="false"/>
          <w:u w:val="none"/>
        </w:rPr>
      </w:pPr>
      <w:del w:id="429" w:author="Unknown Author" w:date="2024-11-07T18:55:04Z">
        <w:r>
          <w:rPr/>
          <w:delText>Sel suvel Goethe Instituudi suvekoolis Saksamaal, kus mu 16-aastane laps käis, oli ka nutiseadmete kasutus selgelt piiratud; ja õppetöö ajal täiesti keelatud.</w:delText>
        </w:r>
      </w:del>
      <w:del w:id="430" w:author="Unknown Author" w:date="2024-11-07T18:55:04Z">
        <w:r>
          <w:rPr/>
          <w:commentReference w:id="1"/>
        </w:r>
      </w:del>
    </w:p>
    <w:p>
      <w:pPr>
        <w:pStyle w:val="Normal"/>
        <w:bidi w:val="0"/>
        <w:spacing w:lineRule="auto" w:line="276"/>
        <w:jc w:val="start"/>
        <w:rPr/>
      </w:pPr>
      <w:r>
        <w:rPr/>
        <w:br/>
      </w:r>
    </w:p>
    <w:p>
      <w:pPr>
        <w:pStyle w:val="Normal"/>
        <w:bidi w:val="0"/>
        <w:spacing w:lineRule="auto" w:line="276"/>
        <w:jc w:val="start"/>
        <w:rPr/>
      </w:pPr>
      <w:r>
        <w:rPr/>
      </w:r>
    </w:p>
    <w:p>
      <w:pPr>
        <w:pStyle w:val="Normal"/>
        <w:bidi w:val="0"/>
        <w:spacing w:lineRule="auto" w:line="276"/>
        <w:jc w:val="start"/>
        <w:rPr/>
      </w:pPr>
      <w:r>
        <w:rPr/>
      </w:r>
    </w:p>
    <w:p>
      <w:pPr>
        <w:pStyle w:val="Normal"/>
        <w:bidi w:val="0"/>
        <w:spacing w:lineRule="auto" w:line="276"/>
        <w:jc w:val="start"/>
        <w:rPr>
          <w:del w:id="432" w:author="Unknown Author" w:date="2024-11-12T18:03:39Z"/>
        </w:rPr>
      </w:pPr>
      <w:del w:id="431" w:author="Unknown Author" w:date="2024-11-12T18:03:39Z">
        <w:r>
          <w:rPr/>
        </w:r>
      </w:del>
    </w:p>
    <w:p>
      <w:pPr>
        <w:pStyle w:val="Normal"/>
        <w:bidi w:val="0"/>
        <w:spacing w:lineRule="auto" w:line="276"/>
        <w:jc w:val="start"/>
        <w:rPr>
          <w:del w:id="433" w:author="Unknown Author" w:date="2024-11-12T08:54:02Z"/>
        </w:rPr>
      </w:pPr>
      <w:r>
        <w:rPr/>
        <w:t xml:space="preserve">Liis Varik </w:t>
      </w:r>
      <w:r>
        <w:rPr/>
        <w:t xml:space="preserve">ja </w:t>
      </w:r>
      <w:r>
        <w:rPr/>
        <w:t xml:space="preserve">Tiina Vares </w:t>
      </w:r>
    </w:p>
    <w:p>
      <w:pPr>
        <w:pStyle w:val="Normal"/>
        <w:bidi w:val="0"/>
        <w:spacing w:lineRule="auto" w:line="276"/>
        <w:jc w:val="start"/>
        <w:rPr>
          <w:ins w:id="435" w:author="Unknown Author" w:date="2024-11-12T08:54:05Z"/>
        </w:rPr>
      </w:pPr>
      <w:ins w:id="434" w:author="Unknown Author" w:date="2024-11-12T08:54:05Z">
        <w:r>
          <w:rPr/>
        </w:r>
      </w:ins>
    </w:p>
    <w:p>
      <w:pPr>
        <w:pStyle w:val="Normal"/>
        <w:bidi w:val="0"/>
        <w:spacing w:lineRule="auto" w:line="276"/>
        <w:jc w:val="start"/>
        <w:rPr/>
      </w:pPr>
      <w:del w:id="436" w:author="Unknown Author" w:date="2024-11-12T08:54:05Z">
        <w:r>
          <w:rPr/>
          <w:delText xml:space="preserve">, </w:delText>
        </w:r>
      </w:del>
      <w:r>
        <w:rPr/>
        <w:t>MTÜ Kogukonna Hüvanguks eestvedajad, elektroülitundlikud, lapsevanemad</w:t>
      </w:r>
    </w:p>
    <w:p>
      <w:pPr>
        <w:pStyle w:val="Normal"/>
        <w:bidi w:val="0"/>
        <w:spacing w:lineRule="auto" w:line="276"/>
        <w:jc w:val="start"/>
        <w:rPr/>
      </w:pPr>
      <w:r>
        <w:rPr>
          <w:i w:val="false"/>
          <w:iCs w:val="false"/>
        </w:rPr>
        <w:t>November 2024</w:t>
      </w:r>
    </w:p>
    <w:p>
      <w:pPr>
        <w:pStyle w:val="Normal"/>
        <w:bidi w:val="0"/>
        <w:spacing w:lineRule="auto" w:line="276"/>
        <w:jc w:val="start"/>
        <w:rPr/>
      </w:pPr>
      <w:r>
        <w:rPr/>
        <w:br/>
        <w:t>Kontakt</w:t>
      </w:r>
      <w:r>
        <w:rPr>
          <w:b w:val="false"/>
          <w:bCs w:val="false"/>
        </w:rPr>
        <w:t xml:space="preserve">: </w:t>
      </w:r>
      <w:hyperlink r:id="rId22">
        <w:r>
          <w:rPr>
            <w:rStyle w:val="Hyperlink"/>
            <w:rFonts w:eastAsia="NSimSun" w:cs="Lucida Sans"/>
            <w:color w:val="auto"/>
            <w:kern w:val="2"/>
            <w:sz w:val="24"/>
            <w:szCs w:val="24"/>
            <w:u w:val="none"/>
            <w:lang w:val="et-EE" w:eastAsia="zh-CN" w:bidi="hi-IN"/>
          </w:rPr>
          <w:t>info@kiirgusinfo.e</w:t>
        </w:r>
        <w:r>
          <w:rPr>
            <w:rStyle w:val="Hyperlink"/>
            <w:rFonts w:eastAsia="NSimSun" w:cs="Lucida Sans"/>
            <w:color w:val="auto"/>
            <w:kern w:val="2"/>
            <w:sz w:val="24"/>
            <w:szCs w:val="24"/>
            <w:u w:val="none"/>
            <w:lang w:val="et-EE" w:eastAsia="zh-CN" w:bidi="hi-IN"/>
          </w:rPr>
          <w:t>e</w:t>
        </w:r>
      </w:hyperlink>
      <w:r>
        <w:rPr>
          <w:rStyle w:val="Hyperlink"/>
          <w:rFonts w:eastAsia="NSimSun" w:cs="Lucida Sans"/>
          <w:color w:val="auto"/>
          <w:kern w:val="2"/>
          <w:sz w:val="24"/>
          <w:szCs w:val="24"/>
          <w:u w:val="none"/>
          <w:lang w:val="et-EE" w:eastAsia="zh-CN" w:bidi="hi-IN"/>
        </w:rPr>
        <w:t>, tiina@kiirgusinfo.ee</w:t>
      </w:r>
    </w:p>
    <w:p>
      <w:pPr>
        <w:pStyle w:val="Normal"/>
        <w:bidi w:val="0"/>
        <w:spacing w:lineRule="auto" w:line="276"/>
        <w:jc w:val="start"/>
        <w:rPr>
          <w:i w:val="false"/>
          <w:i w:val="false"/>
          <w:iCs w:val="false"/>
        </w:rPr>
      </w:pPr>
      <w:r>
        <w:rPr/>
      </w:r>
    </w:p>
    <w:p>
      <w:pPr>
        <w:pStyle w:val="Normal"/>
        <w:bidi w:val="0"/>
        <w:spacing w:lineRule="auto" w:line="276"/>
        <w:jc w:val="start"/>
        <w:rPr>
          <w:i w:val="false"/>
          <w:i w:val="false"/>
          <w:iCs w:val="false"/>
        </w:rPr>
      </w:pPr>
      <w:r>
        <w:rPr/>
      </w:r>
    </w:p>
    <w:p>
      <w:pPr>
        <w:pStyle w:val="Normal"/>
        <w:bidi w:val="0"/>
        <w:spacing w:lineRule="auto" w:line="276"/>
        <w:jc w:val="end"/>
        <w:rPr>
          <w:i w:val="false"/>
          <w:i w:val="false"/>
          <w:iCs w:val="false"/>
        </w:rPr>
      </w:pPr>
      <w:r>
        <w:rPr>
          <w:i w:val="false"/>
          <w:iCs w:val="false"/>
        </w:rPr>
      </w:r>
    </w:p>
    <w:sectPr>
      <w:footerReference w:type="even" r:id="rId23"/>
      <w:footerReference w:type="default" r:id="rId24"/>
      <w:footerReference w:type="first" r:id="rId25"/>
      <w:footnotePr>
        <w:numFmt w:val="decimal"/>
      </w:footnotePr>
      <w:type w:val="nextPage"/>
      <w:pgSz w:w="11906" w:h="16838"/>
      <w:pgMar w:left="1134" w:right="1134" w:gutter="0" w:header="0" w:top="1134" w:footer="1134" w:bottom="1693"/>
      <w:pgNumType w:fmt="decimal"/>
      <w:formProt w:val="false"/>
      <w:textDirection w:val="lrTb"/>
      <w:docGrid w:type="default" w:linePitch="600" w:charSpace="32768"/>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Tiina Vares" w:date="2024-11-05T19:32:11Z" w:initials="">
    <w:p>
      <w:pPr>
        <w:overflowPunct w:val="false"/>
        <w:bidi w:val="0"/>
        <w:spacing w:before="0" w:after="0" w:lineRule="auto" w:line="240"/>
        <w:ind w:start="0" w:end="0" w:hanging="0"/>
        <w:jc w:val="start"/>
        <w:rPr/>
      </w:pPr>
      <w:r>
        <w:rPr>
          <w:rFonts w:eastAsia="NSimSun" w:cs="Lucida Sans" w:ascii="Liberation Serif" w:hAnsi="Liberation Serif"/>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shd w:fill="auto" w:val="clear"/>
          <w:vertAlign w:val="baseline"/>
          <w:em w:val="none"/>
          <w:lang w:val="et-EE" w:eastAsia="zh-CN" w:bidi="hi-IN"/>
        </w:rPr>
        <w:t>Liis, kirjutasin selle mälu järgi. Kas see on õige ?</w:t>
      </w:r>
    </w:p>
  </w:comment>
  <w:comment w:id="1" w:author="Tiina Vares" w:date="2024-11-05T19:29:30Z" w:initials="">
    <w:p>
      <w:pPr>
        <w:overflowPunct w:val="false"/>
        <w:bidi w:val="0"/>
        <w:spacing w:before="0" w:after="0" w:lineRule="auto" w:line="240"/>
        <w:ind w:start="0" w:end="0" w:hanging="0"/>
        <w:jc w:val="start"/>
        <w:rPr/>
      </w:pPr>
      <w:r>
        <w:rPr>
          <w:rFonts w:eastAsia="NSimSun" w:cs="Lucida Sans" w:ascii="Liberation Serif" w:hAnsi="Liberation Serif"/>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shd w:fill="auto" w:val="clear"/>
          <w:vertAlign w:val="baseline"/>
          <w:em w:val="none"/>
          <w:lang w:val="et-EE" w:eastAsia="zh-CN" w:bidi="hi-IN"/>
        </w:rPr>
        <w:t>Selle plaanin välja võtta või panna kaaskirja mingil kujul.</w:t>
      </w:r>
    </w:p>
  </w:comment>
</w:comments>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pPr>
    <w:bookmarkStart w:id="2" w:name="PageNumWizard_FOOTER_Default_Page_Style6"/>
    <w:r>
      <w:rPr/>
      <w:fldChar w:fldCharType="begin"/>
    </w:r>
    <w:r>
      <w:rPr/>
      <w:instrText xml:space="preserve"> PAGE </w:instrText>
    </w:r>
    <w:r>
      <w:rPr/>
      <w:fldChar w:fldCharType="separate"/>
    </w:r>
    <w:r>
      <w:rPr/>
      <w:t>8</w:t>
    </w:r>
    <w:r>
      <w:rPr/>
      <w:fldChar w:fldCharType="end"/>
    </w:r>
    <w:bookmarkEnd w:id="2"/>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pPr>
    <w:bookmarkStart w:id="3" w:name="PageNumWizard_FOOTER_Default_Page_Style6"/>
    <w:r>
      <w:rPr/>
      <w:fldChar w:fldCharType="begin"/>
    </w:r>
    <w:r>
      <w:rPr/>
      <w:instrText xml:space="preserve"> PAGE </w:instrText>
    </w:r>
    <w:r>
      <w:rPr/>
      <w:fldChar w:fldCharType="separate"/>
    </w:r>
    <w:r>
      <w:rPr/>
      <w:t>8</w:t>
    </w:r>
    <w:r>
      <w:rPr/>
      <w:fldChar w:fldCharType="end"/>
    </w:r>
    <w:bookmarkEnd w:id="3"/>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bidi w:val="0"/>
        <w:jc w:val="start"/>
        <w:rPr>
          <w:b w:val="false"/>
          <w:bCs w:val="false"/>
          <w:color w:val="000000"/>
        </w:rPr>
      </w:pPr>
      <w:del w:id="437" w:author="Unknown Author" w:date="2024-11-12T08:41:04Z">
        <w:r>
          <w:rPr>
            <w:rStyle w:val="FootnoteCharacters"/>
          </w:rPr>
          <w:footnoteRef/>
        </w:r>
      </w:del>
      <w:del w:id="438" w:author="Unknown Author" w:date="2024-11-12T08:41:04Z">
        <w:r>
          <w:rPr>
            <w:b w:val="false"/>
            <w:bCs w:val="false"/>
            <w:color w:val="000000"/>
          </w:rPr>
          <w:tab/>
          <w:delText>Selgub, et mingit tervisemõju esineb kuni 31</w:delText>
        </w:r>
      </w:del>
      <w:del w:id="439" w:author="Unknown Author" w:date="2024-11-12T08:13:09Z">
        <w:r>
          <w:rPr>
            <w:b w:val="false"/>
            <w:bCs w:val="false"/>
            <w:color w:val="000000"/>
          </w:rPr>
          <w:delText xml:space="preserve"> </w:delText>
        </w:r>
      </w:del>
      <w:del w:id="440" w:author="Unknown Author" w:date="2024-11-12T08:41:04Z">
        <w:r>
          <w:rPr>
            <w:b w:val="false"/>
            <w:bCs w:val="false"/>
            <w:color w:val="000000"/>
          </w:rPr>
          <w:delText>% inimestest - Eesti teadlase H. Hinrikuse uuringust. Lisaks märgib ta: „Pole selge, kas mõned inimesed on raadiokiirguse suhtes immuunsed püsivalt või aeg-ajalt.”</w:delText>
        </w:r>
      </w:del>
      <w:ins w:id="441" w:author="Unknown Author" w:date="2024-11-12T08:41:04Z">
        <w:r>
          <w:rPr>
            <w:b w:val="false"/>
            <w:bCs w:val="false"/>
            <w:color w:val="000000"/>
          </w:rPr>
          <w:t>Hinrikus H, Bachmann M, Lass J, Karai D, Tuulik V. 2008b. Effect of low frequency modulated microwave exposure on human EEG: Individual sensitivity. Bioelectromagnetics. 29(7):527–538.</w:t>
        </w:r>
      </w:ins>
    </w:p>
  </w:footnote>
  <w:footnote w:id="3">
    <w:p>
      <w:pPr>
        <w:pStyle w:val="Normal"/>
        <w:bidi w:val="0"/>
        <w:spacing w:lineRule="auto" w:line="276"/>
        <w:jc w:val="start"/>
        <w:rPr/>
      </w:pPr>
      <w:r>
        <w:rPr>
          <w:rStyle w:val="FootnoteCharacters"/>
        </w:rPr>
        <w:footnoteRef/>
      </w:r>
      <w:r>
        <w:rPr/>
        <w:t xml:space="preserve"> </w:t>
      </w:r>
      <w:r>
        <w:rPr>
          <w:i w:val="false"/>
          <w:iCs w:val="false"/>
          <w:sz w:val="20"/>
          <w:szCs w:val="20"/>
        </w:rPr>
        <w:t xml:space="preserve">Selle osa peatükkidest tõlgitud ka  eesti keelde -  kiirgustundlike MTÜ kodulehel </w:t>
      </w:r>
      <w:r>
        <w:rPr>
          <w:sz w:val="20"/>
          <w:szCs w:val="20"/>
        </w:rPr>
        <w:t>https://www.kiirgusinfo.ee/eut-belpomme-irigaray/ „Miks elektroülitundlikkus ja sellega seotud sümptomid on põhjustatud inimtekkelistest mitteioniseerivatest elektromagnetväljadest: ülevaade ja meditsiiniline hinnang"</w:t>
      </w:r>
    </w:p>
  </w:footnote>
  <w:footnote w:id="4">
    <w:p>
      <w:pPr>
        <w:pStyle w:val="FootnoteText"/>
        <w:suppressLineNumbers/>
        <w:bidi w:val="0"/>
        <w:ind w:hanging="340" w:start="340"/>
        <w:jc w:val="start"/>
        <w:rPr/>
      </w:pPr>
      <w:ins w:id="442" w:author="Unknown Author" w:date="2024-11-12T09:36:12Z">
        <w:r>
          <w:rPr>
            <w:rStyle w:val="FootnoteCharacters"/>
          </w:rPr>
          <w:footnoteRef/>
        </w:r>
      </w:ins>
      <w:ins w:id="443" w:author="Unknown Author" w:date="2024-11-12T09:36:12Z">
        <w:r>
          <w:rPr/>
          <w:tab/>
          <w:t xml:space="preserve">Originaal: </w:t>
        </w:r>
      </w:ins>
      <w:hyperlink r:id="rId1">
        <w:ins w:id="444" w:author="Unknown Author" w:date="2024-11-12T09:36:12Z">
          <w:r>
            <w:rPr>
              <w:rStyle w:val="Hyperlink"/>
              <w:i/>
              <w:iCs/>
            </w:rPr>
            <w:t>http://petawam.com/docs/Austrian%20Medical%20Association%20Guidelines.pdf</w:t>
          </w:r>
        </w:ins>
      </w:hyperlink>
      <w:ins w:id="445" w:author="Unknown Author" w:date="2024-11-12T09:36:12Z">
        <w:r>
          <w:rPr>
            <w:i/>
            <w:iCs/>
          </w:rPr>
          <w:t xml:space="preserve"> </w:t>
        </w:r>
      </w:ins>
    </w:p>
  </w:footnote>
  <w:footnote w:id="5">
    <w:p>
      <w:pPr>
        <w:pStyle w:val="FootnoteText"/>
        <w:bidi w:val="0"/>
        <w:jc w:val="start"/>
        <w:rPr>
          <w:i w:val="false"/>
          <w:i w:val="false"/>
          <w:iCs w:val="false"/>
          <w:color w:val="000000"/>
          <w:u w:val="none"/>
          <w:shd w:fill="auto" w:val="clear"/>
        </w:rPr>
      </w:pPr>
      <w:r>
        <w:rPr>
          <w:rStyle w:val="FootnoteCharacters"/>
        </w:rPr>
        <w:footnoteRef/>
      </w:r>
      <w:r>
        <w:rPr>
          <w:i w:val="false"/>
          <w:iCs w:val="false"/>
          <w:color w:val="000000"/>
          <w:u w:val="none"/>
          <w:shd w:fill="auto" w:val="clear"/>
        </w:rPr>
        <w:tab/>
        <w:t xml:space="preserve"> </w:t>
      </w:r>
      <w:r>
        <w:rPr>
          <w:i w:val="false"/>
          <w:iCs w:val="false"/>
          <w:color w:val="000000"/>
          <w:u w:val="none"/>
          <w:shd w:fill="auto" w:val="clear"/>
        </w:rPr>
        <w:t xml:space="preserve">Environmental Research, Volume 212, September 2022  </w:t>
      </w:r>
    </w:p>
  </w:footnote>
  <w:footnote w:id="6">
    <w:p>
      <w:pPr>
        <w:pStyle w:val="FootnoteText"/>
        <w:suppressLineNumbers/>
        <w:bidi w:val="0"/>
        <w:ind w:hanging="340" w:start="340"/>
        <w:jc w:val="start"/>
        <w:rPr/>
      </w:pPr>
      <w:r>
        <w:rPr>
          <w:rStyle w:val="FootnoteCharacters"/>
        </w:rPr>
        <w:footnoteRef/>
      </w:r>
      <w:r>
        <w:rPr/>
        <w:tab/>
        <w:t xml:space="preserve"> </w:t>
      </w:r>
      <w:ins w:id="446" w:author="Unknown Author" w:date="2024-11-12T17:05:56Z">
        <w:r>
          <w:rPr/>
          <w:t>Rev Environ Health</w:t>
        </w:r>
      </w:ins>
      <w:r>
        <w:rPr/>
        <w:t>,</w:t>
      </w:r>
      <w:ins w:id="447" w:author="Unknown Author" w:date="2024-11-12T17:05:56Z">
        <w:r>
          <w:rPr/>
          <w:t xml:space="preserve"> 2021</w:t>
        </w:r>
      </w:ins>
    </w:p>
  </w:footnote>
  <w:footnote w:id="7">
    <w:p>
      <w:pPr>
        <w:pStyle w:val="FootnoteText"/>
        <w:bidi w:val="0"/>
        <w:jc w:val="start"/>
        <w:rPr/>
      </w:pPr>
      <w:ins w:id="448" w:author="Unknown Author" w:date="2024-11-12T17:17:04Z">
        <w:r>
          <w:rPr>
            <w:rStyle w:val="FootnoteCharacters"/>
          </w:rPr>
          <w:footnoteRef/>
        </w:r>
      </w:ins>
      <w:ins w:id="449" w:author="Unknown Author" w:date="2024-11-12T17:17:04Z">
        <w:r>
          <w:rPr/>
          <w:tab/>
          <w:t>„</w:t>
        </w:r>
      </w:ins>
      <w:ins w:id="450" w:author="Unknown Author" w:date="2024-11-12T17:17:04Z">
        <w:r>
          <w:rPr/>
          <w:t xml:space="preserve">The potential dangers of electromagnetic fields and their effect on the environment”, </w:t>
        </w:r>
      </w:ins>
      <w:hyperlink r:id="rId2">
        <w:r>
          <w:rPr>
            <w:rStyle w:val="Hyperlink"/>
            <w:i/>
            <w:iCs/>
            <w:rPrChange w:id="0" w:author="Unknown Author" w:date="2024-11-12T17:18:03Z"/>
          </w:rPr>
          <w:t>https://pace.coe.int/pdf/233b04ac9f47488394cf2da0c9149dbcaa298c4f4a0c1a7898669d6e85738910?title=Res.%201815.pdf</w:t>
        </w:r>
      </w:hyperlink>
      <w:ins w:id="452" w:author="Unknown Author" w:date="2024-11-12T08:32:23Z">
        <w:r>
          <w:rPr>
            <w:i/>
            <w:iCs/>
          </w:rPr>
          <w:t xml:space="preserve"> </w:t>
        </w:r>
      </w:ins>
    </w:p>
  </w:footnote>
  <w:footnote w:id="8">
    <w:p>
      <w:pPr>
        <w:pStyle w:val="FootnoteText"/>
        <w:suppressLineNumbers/>
        <w:bidi w:val="0"/>
        <w:ind w:hanging="340" w:start="340"/>
        <w:jc w:val="start"/>
        <w:rPr/>
      </w:pPr>
      <w:r>
        <w:rPr>
          <w:rStyle w:val="FootnoteCharacters"/>
        </w:rPr>
        <w:footnoteRef/>
      </w:r>
      <w:r>
        <w:rPr/>
        <w:tab/>
        <w:t>https://www.sm.ee/uudised-ja-pressiinfo/andmed/uuringud-ja-analuusid</w:t>
      </w:r>
    </w:p>
  </w:footnote>
  <w:footnote w:id="9">
    <w:p>
      <w:pPr>
        <w:pStyle w:val="BodyText"/>
        <w:bidi w:val="0"/>
        <w:spacing w:lineRule="auto" w:line="276" w:before="0" w:after="0"/>
        <w:ind w:hanging="0" w:start="0" w:end="0"/>
        <w:jc w:val="start"/>
        <w:rPr/>
      </w:pPr>
      <w:r>
        <w:rPr>
          <w:rStyle w:val="FootnoteCharacters"/>
        </w:rPr>
        <w:footnoteRef/>
      </w:r>
      <w:r>
        <w:rPr>
          <w:i w:val="false"/>
          <w:iCs w:val="false"/>
          <w:color w:val="000000"/>
          <w:u w:val="none"/>
        </w:rPr>
        <w:t xml:space="preserve"> </w:t>
      </w:r>
      <w:ins w:id="453" w:author="Unknown Author" w:date="2024-11-12T17:41:39Z">
        <w:r>
          <w:rPr>
            <w:i w:val="false"/>
            <w:iCs w:val="false"/>
            <w:color w:val="000000"/>
            <w:u w:val="none"/>
          </w:rPr>
          <w:t xml:space="preserve">  </w:t>
        </w:r>
      </w:ins>
      <w:r>
        <w:rPr>
          <w:sz w:val="20"/>
          <w:szCs w:val="20"/>
          <w:rPrChange w:id="0" w:author="Unknown Author" w:date="2024-11-12T17:41:36Z"/>
        </w:rPr>
        <w:t>ICNIRPi korruptiivsuse</w:t>
      </w:r>
      <w:r>
        <w:rPr>
          <w:sz w:val="20"/>
          <w:szCs w:val="20"/>
        </w:rPr>
        <w:t xml:space="preserve">st </w:t>
      </w:r>
      <w:r>
        <w:rPr>
          <w:sz w:val="20"/>
          <w:szCs w:val="20"/>
          <w:rPrChange w:id="0" w:author="Unknown Author" w:date="2024-11-12T17:41:36Z"/>
        </w:rPr>
        <w:t>ilmus Euroopa Parlamendi</w:t>
      </w:r>
      <w:r>
        <w:rPr>
          <w:sz w:val="20"/>
          <w:szCs w:val="20"/>
        </w:rPr>
        <w:t xml:space="preserve"> </w:t>
      </w:r>
      <w:r>
        <w:rPr>
          <w:sz w:val="20"/>
          <w:szCs w:val="20"/>
        </w:rPr>
        <w:t xml:space="preserve">raportööride aruanne </w:t>
      </w:r>
      <w:r>
        <w:rPr>
          <w:sz w:val="20"/>
          <w:szCs w:val="20"/>
          <w:rPrChange w:id="0" w:author="Unknown Author" w:date="2024-11-12T17:41:36Z"/>
        </w:rPr>
        <w:t>2020</w:t>
      </w:r>
      <w:r>
        <w:rPr>
          <w:sz w:val="20"/>
          <w:szCs w:val="20"/>
        </w:rPr>
        <w:t>, Prantsusmaa suurim leht</w:t>
      </w:r>
      <w:r>
        <w:rPr>
          <w:i/>
          <w:iCs/>
          <w:sz w:val="20"/>
          <w:szCs w:val="20"/>
        </w:rPr>
        <w:t xml:space="preserve"> Le Monde kajastas seda </w:t>
      </w:r>
      <w:hyperlink r:id="rId3">
        <w:r>
          <w:rPr>
            <w:rStyle w:val="Hyperlink"/>
            <w:i/>
            <w:iCs/>
            <w:sz w:val="20"/>
            <w:szCs w:val="20"/>
          </w:rPr>
          <w:t>https://www.lemonde.fr/sante/article/2020/06/19/5g-l-impartialite-du-comite-qui-guide-l-europe-pour-proteger-la-population-des-ondes-en-question_6043352_1651302.html</w:t>
        </w:r>
      </w:hyperlink>
      <w:r>
        <w:rPr>
          <w:rStyle w:val="Hyperlink"/>
          <w:i/>
          <w:iCs/>
          <w:sz w:val="20"/>
          <w:szCs w:val="20"/>
        </w:rPr>
        <w:t xml:space="preserve">     </w:t>
      </w:r>
    </w:p>
    <w:p>
      <w:pPr>
        <w:pStyle w:val="BodyText"/>
        <w:bidi w:val="0"/>
        <w:spacing w:lineRule="auto" w:line="276" w:before="0" w:after="0"/>
        <w:ind w:hanging="0" w:start="0" w:end="0"/>
        <w:jc w:val="start"/>
        <w:rPr/>
      </w:pPr>
      <w:r>
        <w:rPr>
          <w:i/>
          <w:iCs/>
          <w:sz w:val="20"/>
          <w:szCs w:val="20"/>
        </w:rPr>
        <w:t xml:space="preserve">Täpsemalt siin:  </w:t>
      </w:r>
      <w:hyperlink r:id="rId4">
        <w:r>
          <w:rPr>
            <w:rStyle w:val="Hyperlink"/>
            <w:i/>
            <w:iCs/>
            <w:sz w:val="20"/>
            <w:szCs w:val="20"/>
          </w:rPr>
          <w:t>https://</w:t>
        </w:r>
        <w:ins w:id="457" w:author="Unknown Author" w:date="2024-11-12T17:44:24Z">
          <w:r>
            <w:rPr>
              <w:rStyle w:val="Hyperlink"/>
              <w:i/>
              <w:iCs/>
              <w:sz w:val="20"/>
              <w:szCs w:val="20"/>
            </w:rPr>
            <w:t>ehtrust.org/wp-content/uploads/ICNIRP-report-FINAL-JUNE-2020.pdf</w:t>
          </w:r>
        </w:ins>
      </w:hyperlink>
      <w:ins w:id="458" w:author="Unknown Author" w:date="2024-11-12T17:44:24Z">
        <w:r>
          <w:rPr>
            <w:sz w:val="20"/>
            <w:szCs w:val="20"/>
          </w:rPr>
          <w:t xml:space="preserve">, eestikeelne kokkuvõte: </w:t>
        </w:r>
      </w:ins>
      <w:hyperlink r:id="rId5">
        <w:r>
          <w:rPr>
            <w:rStyle w:val="Hyperlink"/>
            <w:i/>
            <w:iCs/>
            <w:sz w:val="20"/>
            <w:szCs w:val="20"/>
            <w:rPrChange w:id="0" w:author="Unknown Author" w:date="2024-11-12T17:51:09Z"/>
          </w:rPr>
          <w:t>ww.kiirgusinfo.ee/icnirpi-huvide-konflikt/</w:t>
        </w:r>
      </w:hyperlink>
      <w:r>
        <w:rPr>
          <w:i/>
          <w:iCs/>
          <w:sz w:val="20"/>
          <w:szCs w:val="20"/>
          <w:rPrChange w:id="0" w:author="Unknown Author" w:date="2024-11-12T17:51:09Z"/>
        </w:rPr>
        <w:t xml:space="preserve">  </w:t>
      </w:r>
      <w:r>
        <w:rPr>
          <w:sz w:val="20"/>
          <w:szCs w:val="20"/>
          <w:rPrChange w:id="0" w:author="Unknown Author" w:date="2024-11-12T17:51:09Z"/>
        </w:rPr>
        <w:t xml:space="preserve">.   </w:t>
      </w:r>
    </w:p>
  </w:footnote>
  <w:footnote w:id="10">
    <w:p>
      <w:pPr>
        <w:pStyle w:val="Normal"/>
        <w:spacing w:lineRule="auto" w:line="276"/>
        <w:rPr/>
      </w:pPr>
      <w:r>
        <w:rPr>
          <w:rStyle w:val="FootnoteCharacters"/>
        </w:rPr>
        <w:footnoteRef/>
      </w:r>
      <w:r>
        <w:rPr>
          <w:b w:val="false"/>
          <w:bCs w:val="false"/>
          <w:sz w:val="20"/>
          <w:szCs w:val="20"/>
        </w:rPr>
        <w:t xml:space="preserve"> </w:t>
      </w:r>
      <w:hyperlink r:id="rId6">
        <w:r>
          <w:rPr>
            <w:rStyle w:val="Hyperlink"/>
            <w:b w:val="false"/>
            <w:bCs w:val="false"/>
            <w:sz w:val="20"/>
            <w:szCs w:val="20"/>
          </w:rPr>
          <w:t>https://tervis.postimees.ee/441490/teadur-ka-piirmaarast-palju-vaiksem-mobiilikiirgus-mojutab-ajutegevust</w:t>
        </w:r>
      </w:hyperlink>
    </w:p>
  </w:footnote>
  <w:footnote w:id="11">
    <w:p>
      <w:pPr>
        <w:pStyle w:val="Normal"/>
        <w:rPr>
          <w:sz w:val="20"/>
          <w:szCs w:val="20"/>
        </w:rPr>
      </w:pPr>
      <w:r>
        <w:rPr>
          <w:rStyle w:val="FootnoteCharacters"/>
        </w:rPr>
        <w:footnoteRef/>
      </w:r>
      <w:r>
        <w:rPr>
          <w:sz w:val="20"/>
          <w:szCs w:val="20"/>
        </w:rPr>
        <w:t xml:space="preserve">  </w:t>
      </w:r>
      <w:r>
        <w:rPr>
          <w:sz w:val="20"/>
          <w:szCs w:val="20"/>
        </w:rPr>
        <w:t>California Ü. Berkley prof Moskowitz valgustab protsessi:</w:t>
      </w:r>
      <w:r>
        <w:rPr>
          <w:color w:val="00A0FC"/>
          <w:sz w:val="20"/>
          <w:szCs w:val="20"/>
        </w:rPr>
        <w:t xml:space="preserve"> </w:t>
      </w:r>
      <w:hyperlink r:id="rId7">
        <w:r>
          <w:rPr>
            <w:rStyle w:val="Hyperlink"/>
            <w:color w:val="00A0FC"/>
            <w:sz w:val="20"/>
            <w:szCs w:val="20"/>
          </w:rPr>
          <w:t>https://www.saferemr.com/2024/09/biased-who-commissioned-review-claims.html</w:t>
        </w:r>
      </w:hyperlink>
      <w:r>
        <w:rPr>
          <w:color w:val="00A0FC"/>
          <w:sz w:val="20"/>
          <w:szCs w:val="20"/>
        </w:rPr>
        <w:t xml:space="preserve">  </w:t>
      </w:r>
    </w:p>
  </w:footnote>
  <w:footnote w:id="12">
    <w:p>
      <w:pPr>
        <w:pStyle w:val="BodyText"/>
        <w:bidi w:val="0"/>
        <w:spacing w:lineRule="auto" w:line="276" w:before="0" w:after="0"/>
        <w:ind w:hanging="0" w:start="0" w:end="0"/>
        <w:jc w:val="start"/>
        <w:rPr>
          <w:i w:val="false"/>
          <w:i w:val="false"/>
          <w:iCs w:val="false"/>
          <w:color w:val="000000"/>
          <w:sz w:val="20"/>
          <w:szCs w:val="20"/>
          <w:u w:val="none"/>
        </w:rPr>
      </w:pPr>
      <w:r>
        <w:rPr>
          <w:rStyle w:val="FootnoteCharacters"/>
        </w:rPr>
        <w:footnoteRef/>
      </w:r>
      <w:r>
        <w:rPr>
          <w:i w:val="false"/>
          <w:iCs w:val="false"/>
          <w:color w:val="000000"/>
          <w:sz w:val="20"/>
          <w:szCs w:val="20"/>
          <w:u w:val="none"/>
          <w:rPrChange w:id="0" w:author="Unknown Author" w:date="2024-11-12T18:09:20Z"/>
        </w:rPr>
        <w:t xml:space="preserve"> </w:t>
      </w:r>
      <w:ins w:id="464" w:author="Unknown Author" w:date="2024-11-12T18:08:24Z">
        <w:r>
          <w:rPr>
            <w:i w:val="false"/>
            <w:iCs w:val="false"/>
            <w:color w:val="000000"/>
            <w:sz w:val="20"/>
            <w:szCs w:val="20"/>
            <w:u w:val="none"/>
          </w:rPr>
          <w:t xml:space="preserve"> </w:t>
        </w:r>
      </w:ins>
      <w:ins w:id="465" w:author="Unknown Author" w:date="2024-11-12T18:08:24Z">
        <w:r>
          <w:rPr>
            <w:i w:val="false"/>
            <w:iCs w:val="false"/>
            <w:color w:val="000000"/>
            <w:u w:val="none"/>
          </w:rPr>
          <w:t>P</w:t>
        </w:r>
      </w:ins>
      <w:ins w:id="466" w:author="Unknown Author" w:date="2024-11-12T18:08:24Z">
        <w:r>
          <w:rPr>
            <w:i w:val="false"/>
            <w:iCs w:val="false"/>
            <w:color w:val="000000"/>
            <w:sz w:val="20"/>
            <w:szCs w:val="20"/>
            <w:u w:val="none"/>
          </w:rPr>
          <w:t xml:space="preserve">õhjalik ülevaade </w:t>
        </w:r>
      </w:ins>
      <w:del w:id="467" w:author="Unknown Author" w:date="2024-11-12T18:08:27Z">
        <w:r>
          <w:rPr>
            <w:i w:val="false"/>
            <w:iCs w:val="false"/>
            <w:color w:val="000000"/>
            <w:sz w:val="20"/>
            <w:szCs w:val="20"/>
            <w:u w:val="none"/>
          </w:rPr>
          <w:delText>L</w:delText>
        </w:r>
      </w:del>
      <w:ins w:id="468" w:author="Unknown Author" w:date="2024-11-12T18:10:23Z">
        <w:r>
          <w:rPr>
            <w:i w:val="false"/>
            <w:iCs w:val="false"/>
            <w:color w:val="000000"/>
            <w:sz w:val="20"/>
            <w:szCs w:val="20"/>
            <w:u w:val="none"/>
          </w:rPr>
          <w:t xml:space="preserve">teadusartiklitest jm dokumentidest ning kajastustest </w:t>
        </w:r>
      </w:ins>
      <w:ins w:id="469" w:author="Unknown Author" w:date="2024-11-12T18:08:27Z">
        <w:r>
          <w:rPr>
            <w:i w:val="false"/>
            <w:iCs w:val="false"/>
            <w:color w:val="000000"/>
            <w:sz w:val="20"/>
            <w:szCs w:val="20"/>
            <w:u w:val="none"/>
          </w:rPr>
          <w:t>l</w:t>
        </w:r>
      </w:ins>
      <w:r>
        <w:rPr>
          <w:i w:val="false"/>
          <w:iCs w:val="false"/>
          <w:color w:val="000000"/>
          <w:sz w:val="20"/>
          <w:szCs w:val="20"/>
          <w:u w:val="none"/>
        </w:rPr>
        <w:t xml:space="preserve">obistide </w:t>
      </w:r>
      <w:del w:id="470" w:author="Unknown Author" w:date="2024-11-12T18:07:50Z">
        <w:r>
          <w:rPr>
            <w:i w:val="false"/>
            <w:iCs w:val="false"/>
            <w:color w:val="000000"/>
            <w:sz w:val="20"/>
            <w:szCs w:val="20"/>
            <w:u w:val="none"/>
          </w:rPr>
          <w:delText>tööd</w:delText>
        </w:r>
      </w:del>
      <w:ins w:id="471" w:author="Unknown Author" w:date="2024-11-12T18:07:50Z">
        <w:r>
          <w:rPr>
            <w:i w:val="false"/>
            <w:iCs w:val="false"/>
            <w:color w:val="000000"/>
            <w:sz w:val="20"/>
            <w:szCs w:val="20"/>
            <w:u w:val="none"/>
          </w:rPr>
          <w:t xml:space="preserve">mõju kohta kiirguspoliitikale: </w:t>
        </w:r>
      </w:ins>
      <w:hyperlink r:id="rId8">
        <w:ins w:id="472" w:author="Unknown Author" w:date="2024-11-12T18:07:50Z">
          <w:r>
            <w:rPr>
              <w:rStyle w:val="Hyperlink"/>
              <w:sz w:val="20"/>
              <w:szCs w:val="20"/>
            </w:rPr>
            <w:t>https://ehtrust.org/science/research-industry-influence-emfs/</w:t>
          </w:r>
        </w:ins>
      </w:hyperlink>
      <w:ins w:id="473" w:author="Unknown Author" w:date="2024-11-12T18:09:56Z">
        <w:r>
          <w:rPr>
            <w:i/>
            <w:iCs/>
            <w:color w:val="000000"/>
            <w:sz w:val="20"/>
            <w:szCs w:val="20"/>
            <w:u w:val="none"/>
          </w:rPr>
          <w:t xml:space="preserve"> </w:t>
        </w:r>
      </w:ins>
      <w:del w:id="474" w:author="Unknown Author" w:date="2024-11-12T18:08:55Z">
        <w:r>
          <w:rPr>
            <w:i w:val="false"/>
            <w:iCs w:val="false"/>
            <w:color w:val="000000"/>
            <w:sz w:val="20"/>
            <w:szCs w:val="20"/>
            <w:u w:val="none"/>
          </w:rPr>
          <w:delText xml:space="preserve"> ja USA asutuste otsustest nt valgustavad nt California Ülikooli prof Joel Moskowitz: </w:delText>
        </w:r>
      </w:del>
      <w:hyperlink r:id="rId9">
        <w:del w:id="475" w:author="Unknown Author" w:date="2024-11-12T18:08:55Z">
          <w:r>
            <w:rPr>
              <w:rStyle w:val="Hyperlink"/>
              <w:i/>
              <w:iCs/>
              <w:color w:val="000000"/>
              <w:sz w:val="20"/>
              <w:szCs w:val="20"/>
              <w:u w:val="none"/>
            </w:rPr>
            <w:delText>https://www.healthandenvironment.org/che-webinars/96771</w:delText>
          </w:r>
        </w:del>
      </w:hyperlink>
      <w:del w:id="476" w:author="Unknown Author" w:date="2024-11-12T18:08:55Z">
        <w:r>
          <w:rPr>
            <w:i w:val="false"/>
            <w:iCs w:val="false"/>
            <w:color w:val="000000"/>
            <w:sz w:val="20"/>
            <w:szCs w:val="20"/>
            <w:u w:val="none"/>
          </w:rPr>
          <w:delText xml:space="preserve"> </w:delText>
        </w:r>
      </w:del>
      <w:del w:id="477" w:author="Unknown Author" w:date="2024-11-12T18:03:53Z">
        <w:r>
          <w:rPr>
            <w:i w:val="false"/>
            <w:iCs w:val="false"/>
            <w:color w:val="000000"/>
            <w:sz w:val="20"/>
            <w:szCs w:val="20"/>
            <w:u w:val="none"/>
          </w:rPr>
          <w:delText xml:space="preserve"> </w:delText>
        </w:r>
      </w:del>
      <w:del w:id="478" w:author="Unknown Author" w:date="2024-11-12T18:08:53Z">
        <w:r>
          <w:rPr>
            <w:i w:val="false"/>
            <w:iCs w:val="false"/>
            <w:color w:val="000000"/>
            <w:sz w:val="20"/>
            <w:szCs w:val="20"/>
            <w:u w:val="none"/>
          </w:rPr>
          <w:delText xml:space="preserve">ning ka USA föderaalse toksikoloogiaprogrammi endine juht prof Devra Davis. </w:delText>
        </w:r>
      </w:del>
    </w:p>
  </w:footnote>
  <w:footnote w:id="13">
    <w:p>
      <w:pPr>
        <w:pStyle w:val="FootnoteText"/>
        <w:suppressLineNumbers/>
        <w:bidi w:val="0"/>
        <w:ind w:hanging="340" w:start="340"/>
        <w:jc w:val="start"/>
        <w:rPr/>
      </w:pPr>
      <w:r>
        <w:rPr>
          <w:rStyle w:val="FootnoteCharacters"/>
        </w:rPr>
        <w:footnoteRef/>
      </w:r>
      <w:hyperlink r:id="rId10">
        <w:r>
          <w:rPr>
            <w:rStyle w:val="Hyperlink"/>
            <w:i w:val="false"/>
            <w:iCs w:val="false"/>
            <w:rPrChange w:id="0" w:author="Unknown Author" w:date="2024-11-12T18:11:12Z"/>
          </w:rPr>
          <w:tab/>
          <w:t>https://www.kiirgusinfo.ee/usa-kohus-kehtivad-kiirgusnormid-on-meelevaldsed-ja-kapriissed/</w:t>
        </w:r>
      </w:hyperlink>
      <w:ins w:id="481" w:author="Unknown Author" w:date="2024-11-12T09:24:16Z">
        <w:r>
          <w:rPr>
            <w:i w:val="false"/>
            <w:iCs w:val="false"/>
          </w:rPr>
          <w:t xml:space="preserve"> </w:t>
        </w:r>
      </w:ins>
    </w:p>
  </w:footnote>
  <w:footnote w:id="14">
    <w:p>
      <w:pPr>
        <w:pStyle w:val="FootnoteText"/>
        <w:ind w:hanging="0" w:start="0" w:end="0"/>
        <w:rPr/>
      </w:pPr>
      <w:r>
        <w:rPr>
          <w:rStyle w:val="FootnoteCharacters"/>
        </w:rPr>
        <w:footnoteRef/>
      </w:r>
      <w:r>
        <w:rPr/>
        <w:t xml:space="preserve"> </w:t>
      </w:r>
      <w:r>
        <w:rPr/>
        <w:t xml:space="preserve">Kaabelvõrku saab adapteriga ühendada „nutiseadmed”, mis toetavad USB OTG standardit </w:t>
      </w:r>
      <w:hyperlink r:id="rId11" w:tgtFrame="_blank">
        <w:r>
          <w:rPr>
            <w:rStyle w:val="Hyperlink"/>
          </w:rPr>
          <w:t>https://en.wikipedia.org/wiki/USB_On-The-Go</w:t>
        </w:r>
      </w:hyperlink>
      <w:r>
        <w:rPr/>
        <w:t xml:space="preserve">  Adapter nt see: https://www.klick.ee/adapter-swissten-usb-c-to-usb-3-0</w:t>
      </w:r>
    </w:p>
  </w:footnote>
</w:footnotes>
</file>

<file path=word/settings.xml><?xml version="1.0" encoding="utf-8"?>
<w:settings xmlns:w="http://schemas.openxmlformats.org/wordprocessingml/2006/main">
  <w:zoom w:percent="150"/>
  <w:revisionView w:insDel="0" w:formatting="0"/>
  <w:defaultTabStop w:val="709"/>
  <w:autoHyphenation w:val="true"/>
  <w:hyphenationZone w:val="360"/>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et-EE"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start"/>
    </w:pPr>
    <w:rPr>
      <w:rFonts w:ascii="Liberation Serif" w:hAnsi="Liberation Serif" w:eastAsia="NSimSun" w:cs="Lucida Sans"/>
      <w:color w:val="auto"/>
      <w:kern w:val="2"/>
      <w:sz w:val="24"/>
      <w:szCs w:val="24"/>
      <w:lang w:val="et-EE" w:eastAsia="zh-CN" w:bidi="hi-IN"/>
    </w:rPr>
  </w:style>
  <w:style w:type="paragraph" w:styleId="Heading1">
    <w:name w:val="heading 1"/>
    <w:basedOn w:val="Heading"/>
    <w:next w:val="BodyText"/>
    <w:qFormat/>
    <w:pPr>
      <w:spacing w:before="240" w:after="120"/>
      <w:outlineLvl w:val="0"/>
    </w:pPr>
    <w:rPr>
      <w:rFonts w:ascii="Liberation Serif" w:hAnsi="Liberation Serif" w:eastAsia="NSimSun" w:cs="Lucida Sans"/>
      <w:b/>
      <w:bCs/>
      <w:sz w:val="48"/>
      <w:szCs w:val="48"/>
    </w:rPr>
  </w:style>
  <w:style w:type="paragraph" w:styleId="Heading2">
    <w:name w:val="heading 2"/>
    <w:basedOn w:val="Heading"/>
    <w:next w:val="BodyText"/>
    <w:qFormat/>
    <w:pPr>
      <w:spacing w:before="200" w:after="120"/>
      <w:outlineLvl w:val="1"/>
    </w:pPr>
    <w:rPr>
      <w:rFonts w:ascii="Liberation Serif" w:hAnsi="Liberation Serif" w:eastAsia="NSimSun" w:cs="Lucida Sans"/>
      <w:b/>
      <w:bCs/>
      <w:sz w:val="36"/>
      <w:szCs w:val="36"/>
    </w:rPr>
  </w:style>
  <w:style w:type="paragraph" w:styleId="Heading3">
    <w:name w:val="heading 3"/>
    <w:basedOn w:val="Heading"/>
    <w:next w:val="BodyText"/>
    <w:qFormat/>
    <w:pPr>
      <w:spacing w:before="140" w:after="120"/>
      <w:outlineLvl w:val="2"/>
    </w:pPr>
    <w:rPr>
      <w:rFonts w:ascii="Liberation Serif" w:hAnsi="Liberation Serif" w:eastAsia="NSimSun" w:cs="Lucida Sans"/>
      <w:b/>
      <w:bCs/>
      <w:sz w:val="28"/>
      <w:szCs w:val="28"/>
    </w:rPr>
  </w:style>
  <w:style w:type="paragraph" w:styleId="Heading6">
    <w:name w:val="heading 6"/>
    <w:basedOn w:val="Heading"/>
    <w:next w:val="BodyText"/>
    <w:qFormat/>
    <w:pPr>
      <w:spacing w:before="60" w:after="60"/>
      <w:outlineLvl w:val="5"/>
    </w:pPr>
    <w:rPr>
      <w:rFonts w:ascii="Liberation Serif" w:hAnsi="Liberation Serif" w:eastAsia="NSimSun" w:cs="Lucida Sans"/>
      <w:b/>
      <w:bCs/>
      <w:sz w:val="14"/>
      <w:szCs w:val="14"/>
    </w:rPr>
  </w:style>
  <w:style w:type="character" w:styleId="Bullets">
    <w:name w:val="Bullets"/>
    <w:qFormat/>
    <w:rPr>
      <w:rFonts w:ascii="OpenSymbol" w:hAnsi="OpenSymbol" w:eastAsia="OpenSymbol" w:cs="OpenSymbol"/>
    </w:rPr>
  </w:style>
  <w:style w:type="character" w:styleId="Hyperlink">
    <w:name w:val="Hyperlink"/>
    <w:rPr>
      <w:color w:val="000080"/>
      <w:u w:val="single"/>
    </w:rPr>
  </w:style>
  <w:style w:type="character" w:styleId="Emphasis">
    <w:name w:val="Emphasis"/>
    <w:qFormat/>
    <w:rPr>
      <w:i/>
      <w:iCs/>
    </w:rPr>
  </w:style>
  <w:style w:type="character" w:styleId="FootnoteCharacters">
    <w:name w:val="Footnote Characters"/>
    <w:qFormat/>
    <w:rPr>
      <w:vertAlign w:val="superscript"/>
    </w:rPr>
  </w:style>
  <w:style w:type="character" w:styleId="FootnoteReference">
    <w:name w:val="footnote reference"/>
    <w:rPr>
      <w:vertAlign w:val="superscript"/>
    </w:rPr>
  </w:style>
  <w:style w:type="character" w:styleId="NumberingSymbols">
    <w:name w:val="Numbering Symbols"/>
    <w:qFormat/>
    <w:rPr/>
  </w:style>
  <w:style w:type="character" w:styleId="LineNumber">
    <w:name w:val="line number"/>
    <w:rPr/>
  </w:style>
  <w:style w:type="character" w:styleId="FollowedHyperlink">
    <w:name w:val="FollowedHyperlink"/>
    <w:rPr>
      <w:color w:val="800000"/>
      <w:u w:val="single"/>
    </w:rPr>
  </w:style>
  <w:style w:type="character" w:styleId="Strong">
    <w:name w:val="Strong"/>
    <w:qFormat/>
    <w:rPr>
      <w:b/>
      <w:bCs/>
    </w:rPr>
  </w:style>
  <w:style w:type="character" w:styleId="EndnoteCharacters">
    <w:name w:val="Endnote Characters"/>
    <w:qFormat/>
    <w:rPr>
      <w:vertAlign w:val="superscript"/>
    </w:rPr>
  </w:style>
  <w:style w:type="character" w:styleId="EndnoteReference">
    <w:name w:val="endnote reference"/>
    <w:rPr>
      <w:vertAlign w:val="superscript"/>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FootnoteText">
    <w:name w:val="footnote text"/>
    <w:basedOn w:val="Normal"/>
    <w:pPr>
      <w:suppressLineNumbers/>
      <w:ind w:hanging="340" w:start="340"/>
    </w:pPr>
    <w:rPr>
      <w:sz w:val="20"/>
      <w:szCs w:val="20"/>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ubmed.ncbi.nlm.nih.gov/27454111/" TargetMode="External"/><Relationship Id="rId3" Type="http://schemas.openxmlformats.org/officeDocument/2006/relationships/hyperlink" Target="https://tarmo.koppel.ee/?p=245" TargetMode="External"/><Relationship Id="rId4" Type="http://schemas.openxmlformats.org/officeDocument/2006/relationships/hyperlink" Target="https://tarmo.koppel.ee/?p=84" TargetMode="External"/><Relationship Id="rId5" Type="http://schemas.openxmlformats.org/officeDocument/2006/relationships/hyperlink" Target="https://tarmo.koppel.ee/?p=1032" TargetMode="External"/><Relationship Id="rId6" Type="http://schemas.openxmlformats.org/officeDocument/2006/relationships/hyperlink" Target="https://www.kiirgusinfo.ee/austria-arstide-liidu-juhend/" TargetMode="External"/><Relationship Id="rId7" Type="http://schemas.openxmlformats.org/officeDocument/2006/relationships/hyperlink" Target="https://www.kiirgusinfo.ee/austria-arstide-liidu-juhend/" TargetMode="External"/><Relationship Id="rId8" Type="http://schemas.openxmlformats.org/officeDocument/2006/relationships/hyperlink" Target="https://www.sciencedirect.com/science/article/pii/S0013935122007010" TargetMode="External"/><Relationship Id="rId9" Type="http://schemas.openxmlformats.org/officeDocument/2006/relationships/hyperlink" Target="https://pubmed.ncbi.nlm.nih.gov/27454111/" TargetMode="External"/><Relationship Id="rId10" Type="http://schemas.openxmlformats.org/officeDocument/2006/relationships/hyperlink" Target="https://www.kiirgusinfo.ee/austria-arstide-liidu-juhend/" TargetMode="External"/><Relationship Id="rId11" Type="http://schemas.openxmlformats.org/officeDocument/2006/relationships/hyperlink" Target="https://www.sciencedirect.com/science/article/pii/S0013935122007010" TargetMode="External"/><Relationship Id="rId12" Type="http://schemas.openxmlformats.org/officeDocument/2006/relationships/hyperlink" Target="https://doi.org/10.1515/reveh-2021-0038" TargetMode="External"/><Relationship Id="rId13" Type="http://schemas.openxmlformats.org/officeDocument/2006/relationships/hyperlink" Target="https://www.degruyter.com/document/doi/10.1515/reveh-2021-0101/html" TargetMode="External"/><Relationship Id="rId14" Type="http://schemas.openxmlformats.org/officeDocument/2006/relationships/hyperlink" Target="http://www.e-discoverypublication.com/wp-content/uploads/2019/03/JSD18020-final.pdf" TargetMode="External"/><Relationship Id="rId15" Type="http://schemas.openxmlformats.org/officeDocument/2006/relationships/hyperlink" Target="https://bioinitiative.org/wp-content/uploads/pdfs/Electrohypersensitivity-50pg-2017.docx" TargetMode="External"/><Relationship Id="rId16" Type="http://schemas.openxmlformats.org/officeDocument/2006/relationships/hyperlink" Target="https://tervis.postimees.ee/441490/teadur-ka-piirmaarast-palju-vaiksem-mobiilikiirgus-mojutab-ajutegevust" TargetMode="External"/><Relationship Id="rId17" Type="http://schemas.openxmlformats.org/officeDocument/2006/relationships/hyperlink" Target="https://www.europarl.europa.eu/RegData/etudes/STUD/2021/690012/" TargetMode="External"/><Relationship Id="rId18" Type="http://schemas.openxmlformats.org/officeDocument/2006/relationships/hyperlink" Target="https://www.kiirgusinfo.ee/euroopa-parlamendi-5g-tervisemojude-kokkuvote/" TargetMode="External"/><Relationship Id="rId19" Type="http://schemas.openxmlformats.org/officeDocument/2006/relationships/hyperlink" Target="http://www.stralskyddsstiftelsen.se/wp-content/uploads/2017/03/Reykjavik-Appeal-170224-2.pdf" TargetMode="External"/><Relationship Id="rId20" Type="http://schemas.openxmlformats.org/officeDocument/2006/relationships/hyperlink" Target="https://www.kiirgusinfo.ee/reykjaviki-poordumine/" TargetMode="External"/><Relationship Id="rId21" Type="http://schemas.openxmlformats.org/officeDocument/2006/relationships/hyperlink" Target="https://drive.google.com/file/d/13RlQRjOmsRV708QGpm9IoOMBpktbF91c/view" TargetMode="External"/><Relationship Id="rId22" Type="http://schemas.openxmlformats.org/officeDocument/2006/relationships/hyperlink" Target="mailto:info@kiirgusinfo.ee" TargetMode="Externa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oter" Target="footer3.xml"/><Relationship Id="rId26" Type="http://schemas.openxmlformats.org/officeDocument/2006/relationships/footnotes" Target="footnotes.xml"/><Relationship Id="rId27" Type="http://schemas.openxmlformats.org/officeDocument/2006/relationships/comments" Target="comments.xml"/><Relationship Id="rId28" Type="http://schemas.openxmlformats.org/officeDocument/2006/relationships/fontTable" Target="fontTable.xml"/><Relationship Id="rId29" Type="http://schemas.openxmlformats.org/officeDocument/2006/relationships/settings" Target="settings.xml"/><Relationship Id="rId30"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petawam.com/docs/Austrian%20Medical%20Association%20Guidelines.pdf" TargetMode="External"/><Relationship Id="rId2" Type="http://schemas.openxmlformats.org/officeDocument/2006/relationships/hyperlink" Target="https://pace.coe.int/pdf/233b04ac9f47488394cf2da0c9149dbcaa298c4f4a0c1a7898669d6e85738910?title=Res.%201815.pdf" TargetMode="External"/><Relationship Id="rId3" Type="http://schemas.openxmlformats.org/officeDocument/2006/relationships/hyperlink" Target="https://www.lemonde.fr/sante/article/2020/06/19/5g-l-impartialite-du-comite-qui-guide-l-europe-pour-proteger-la-population-des-ondes-en-question_6043352_1651302.html" TargetMode="External"/><Relationship Id="rId4" Type="http://schemas.openxmlformats.org/officeDocument/2006/relationships/hyperlink" Target="https://ehtrust.org/wp-content/uploads/ICNIRP-report-FINAL-JUNE-2020.pdf" TargetMode="External"/><Relationship Id="rId5" Type="http://schemas.openxmlformats.org/officeDocument/2006/relationships/hyperlink" Target="https://www.kiirgusinfo.ee/icnirpi-huvide-konflikt/" TargetMode="External"/><Relationship Id="rId6" Type="http://schemas.openxmlformats.org/officeDocument/2006/relationships/hyperlink" Target="https://tervis.postimees.ee/441490/teadur-ka-piirmaarast-palju-vaiksem-mobiilikiirgus-mojutab-ajutegevust" TargetMode="External"/><Relationship Id="rId7" Type="http://schemas.openxmlformats.org/officeDocument/2006/relationships/hyperlink" Target="https://www.saferemr.com/2024/09/biased-who-commissioned-review-claims.html" TargetMode="External"/><Relationship Id="rId8" Type="http://schemas.openxmlformats.org/officeDocument/2006/relationships/hyperlink" Target="https://ehtrust.org/science/research-industry-influence-emfs/" TargetMode="External"/><Relationship Id="rId9" Type="http://schemas.openxmlformats.org/officeDocument/2006/relationships/hyperlink" Target="https://www.healthandenvironment.org/che-webinars/96771" TargetMode="External"/><Relationship Id="rId10" Type="http://schemas.openxmlformats.org/officeDocument/2006/relationships/hyperlink" Target="https://www.kiirgusinfo.ee/usa-kohus-kehtivad-kiirgusnormid-on-meelevaldsed-ja-kapriissed/" TargetMode="External"/><Relationship Id="rId11" Type="http://schemas.openxmlformats.org/officeDocument/2006/relationships/hyperlink" Target="https://en.wikipedia.org/wiki/USB_On-The-Go" TargetMode="Externa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3191</TotalTime>
  <Application>LibreOffice/24.8.3.2$Windows_X86_64 LibreOffice_project/48a6bac9e7e268aeb4c3483fcf825c94556d9f92</Application>
  <AppVersion>15.0000</AppVersion>
  <Pages>7</Pages>
  <Words>1964</Words>
  <Characters>16667</Characters>
  <CharactersWithSpaces>18580</CharactersWithSpaces>
  <Paragraphs>103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2024-10-01T12:08:00Z</dcterms:created>
  <dc:creator>Tiina Vares</dc:creator>
  <dc:description/>
  <dc:language>et-EE</dc:language>
  <cp:lastModifiedBy>Tiina Vares</cp:lastModifiedBy>
  <cp:lastPrinted>2024-11-18T10:56:41Z</cp:lastPrinted>
  <dcterms:modified xsi:type="dcterms:W3CDTF">2024-11-20T14:04:34Z</dcterms:modified>
  <cp:revision>690</cp:revision>
  <dc:subject/>
  <dc:title/>
</cp:coreProperties>
</file>

<file path=docProps/custom.xml><?xml version="1.0" encoding="utf-8"?>
<Properties xmlns="http://schemas.openxmlformats.org/officeDocument/2006/custom-properties" xmlns:vt="http://schemas.openxmlformats.org/officeDocument/2006/docPropsVTypes"/>
</file>